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3B84468D" w:rsidR="00A22298" w:rsidRDefault="00243AA5" w:rsidP="00B42F40">
      <w:pPr>
        <w:pStyle w:val="Titul2"/>
      </w:pPr>
      <w:r>
        <w:t>Realizace náhradních výsadeb dřevin</w:t>
      </w:r>
    </w:p>
    <w:p w14:paraId="0030737C" w14:textId="14A43B73" w:rsidR="00F422D3" w:rsidRDefault="00F422D3" w:rsidP="00B42F40">
      <w:pPr>
        <w:pStyle w:val="Titul2"/>
      </w:pPr>
      <w:r>
        <w:t>Název zakázky: „</w:t>
      </w:r>
      <w:r w:rsidR="00243AA5">
        <w:t>ČD Brno – 1. část odstavného nádraží, I. etapa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0031E365" w:rsidR="00F422D3" w:rsidRDefault="00F422D3" w:rsidP="00B42F40">
      <w:pPr>
        <w:pStyle w:val="Textbezodsazen"/>
      </w:pPr>
      <w:r>
        <w:t xml:space="preserve">ISPROFOND: </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75A7ADC7" w:rsidR="003F5723" w:rsidRDefault="003F5723" w:rsidP="003F5723">
      <w:pPr>
        <w:pStyle w:val="Text1-1"/>
      </w:pPr>
      <w:r>
        <w:t xml:space="preserve">Objednatel </w:t>
      </w:r>
      <w:r w:rsidRPr="00176814">
        <w:t xml:space="preserve">oznámil </w:t>
      </w:r>
      <w:r w:rsidR="00176814" w:rsidRPr="00243AA5">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243AA5">
        <w:rPr>
          <w:b/>
        </w:rPr>
        <w:t>„</w:t>
      </w:r>
      <w:r w:rsidR="00243AA5" w:rsidRPr="00243AA5">
        <w:rPr>
          <w:b/>
        </w:rPr>
        <w:t>ČD Brno – 1. část odstavného nádraží, I. etapa</w:t>
      </w:r>
      <w:r w:rsidRPr="00243AA5">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5207E256" w:rsidR="003F5723" w:rsidRDefault="003F5723" w:rsidP="003F5723">
      <w:pPr>
        <w:pStyle w:val="Text1-1"/>
      </w:pPr>
      <w:r>
        <w:t xml:space="preserve">Zhotovitel se zavazuje v souladu s touto Smlouvou provést </w:t>
      </w:r>
      <w:r w:rsidR="00546383">
        <w:t>d</w:t>
      </w:r>
      <w:r>
        <w:t xml:space="preserve">ílo spočívající v </w:t>
      </w:r>
      <w:r w:rsidR="00243AA5" w:rsidRPr="00243AA5">
        <w:t>r</w:t>
      </w:r>
      <w:r w:rsidR="00243AA5" w:rsidRPr="00243AA5">
        <w:rPr>
          <w:rFonts w:eastAsia="Times New Roman" w:cs="Times New Roman"/>
          <w:bCs/>
          <w:lang w:eastAsia="cs-CZ"/>
        </w:rPr>
        <w:t>ealizaci náhradních výsadeb dřevin</w:t>
      </w:r>
      <w:r w:rsidR="0076750C">
        <w:rPr>
          <w:rFonts w:eastAsia="Times New Roman" w:cs="Times New Roman"/>
          <w:bCs/>
          <w:lang w:eastAsia="cs-CZ"/>
        </w:rPr>
        <w:t xml:space="preserve"> a travních pásů</w:t>
      </w:r>
      <w:r w:rsidR="00243AA5" w:rsidRPr="00243AA5">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bookmarkStart w:id="0" w:name="_GoBack"/>
      <w:bookmarkEnd w:id="0"/>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A7FB1A9" w14:textId="37183E2E" w:rsidR="00243AA5" w:rsidRDefault="003F5723" w:rsidP="00243AA5">
      <w:pPr>
        <w:pStyle w:val="Text1-1"/>
        <w:rPr>
          <w:rFonts w:eastAsia="Times New Roman" w:cs="Times New Roman"/>
          <w:b/>
          <w:lang w:eastAsia="cs-CZ"/>
        </w:rPr>
      </w:pPr>
      <w:r w:rsidRPr="00DD5F8B">
        <w:t xml:space="preserve">Místem plnění je </w:t>
      </w:r>
      <w:proofErr w:type="spellStart"/>
      <w:proofErr w:type="gramStart"/>
      <w:r w:rsidR="00243AA5">
        <w:rPr>
          <w:rFonts w:eastAsia="Times New Roman" w:cs="Arial"/>
          <w:lang w:eastAsia="cs-CZ"/>
        </w:rPr>
        <w:t>k.ú</w:t>
      </w:r>
      <w:proofErr w:type="spellEnd"/>
      <w:r w:rsidR="00243AA5">
        <w:rPr>
          <w:rFonts w:eastAsia="Times New Roman" w:cs="Arial"/>
          <w:lang w:eastAsia="cs-CZ"/>
        </w:rPr>
        <w:t>.</w:t>
      </w:r>
      <w:proofErr w:type="gramEnd"/>
      <w:r w:rsidR="00243AA5">
        <w:rPr>
          <w:rFonts w:eastAsia="Times New Roman" w:cs="Arial"/>
          <w:lang w:eastAsia="cs-CZ"/>
        </w:rPr>
        <w:t xml:space="preserve"> Dolní Heršpice, </w:t>
      </w:r>
      <w:proofErr w:type="spellStart"/>
      <w:proofErr w:type="gramStart"/>
      <w:r w:rsidR="00243AA5">
        <w:rPr>
          <w:rFonts w:eastAsia="Times New Roman" w:cs="Arial"/>
          <w:lang w:eastAsia="cs-CZ"/>
        </w:rPr>
        <w:t>k.ú</w:t>
      </w:r>
      <w:proofErr w:type="spellEnd"/>
      <w:r w:rsidR="00243AA5">
        <w:rPr>
          <w:rFonts w:eastAsia="Times New Roman" w:cs="Arial"/>
          <w:lang w:eastAsia="cs-CZ"/>
        </w:rPr>
        <w:t>.</w:t>
      </w:r>
      <w:proofErr w:type="gramEnd"/>
      <w:r w:rsidR="00243AA5">
        <w:rPr>
          <w:rFonts w:eastAsia="Times New Roman" w:cs="Arial"/>
          <w:lang w:eastAsia="cs-CZ"/>
        </w:rPr>
        <w:t xml:space="preserve"> Horní Heršpice, </w:t>
      </w:r>
      <w:proofErr w:type="spellStart"/>
      <w:proofErr w:type="gramStart"/>
      <w:r w:rsidR="00243AA5">
        <w:rPr>
          <w:rFonts w:eastAsia="Times New Roman" w:cs="Arial"/>
          <w:lang w:eastAsia="cs-CZ"/>
        </w:rPr>
        <w:t>k.ú</w:t>
      </w:r>
      <w:proofErr w:type="spellEnd"/>
      <w:r w:rsidR="00243AA5">
        <w:rPr>
          <w:rFonts w:eastAsia="Times New Roman" w:cs="Arial"/>
          <w:lang w:eastAsia="cs-CZ"/>
        </w:rPr>
        <w:t>.</w:t>
      </w:r>
      <w:proofErr w:type="gramEnd"/>
      <w:r w:rsidR="00243AA5">
        <w:rPr>
          <w:rFonts w:eastAsia="Times New Roman" w:cs="Arial"/>
          <w:lang w:eastAsia="cs-CZ"/>
        </w:rPr>
        <w:t xml:space="preserve"> Komárov /MČ Brno – jih/</w:t>
      </w:r>
    </w:p>
    <w:p w14:paraId="61C906B7" w14:textId="020CACD1" w:rsidR="003F5723" w:rsidRDefault="00243AA5" w:rsidP="00243AA5">
      <w:pPr>
        <w:pStyle w:val="Text1-1"/>
        <w:numPr>
          <w:ilvl w:val="0"/>
          <w:numId w:val="0"/>
        </w:numPr>
        <w:ind w:left="737"/>
      </w:pPr>
      <w:r>
        <w:rPr>
          <w:rFonts w:eastAsia="Times New Roman" w:cs="Times New Roman"/>
          <w:lang w:eastAsia="cs-CZ"/>
        </w:rPr>
        <w:t>Jihomoravský kraj</w:t>
      </w:r>
      <w:r w:rsidR="000428DB">
        <w:rPr>
          <w:rFonts w:eastAsia="Times New Roman" w:cs="Times New Roman"/>
          <w:lang w:eastAsia="cs-CZ"/>
        </w:rPr>
        <w:t>.</w:t>
      </w:r>
    </w:p>
    <w:p w14:paraId="77503A7C" w14:textId="77777777" w:rsidR="00243AA5" w:rsidRPr="00DD5F8B" w:rsidRDefault="00243AA5" w:rsidP="00243AA5">
      <w:pPr>
        <w:pStyle w:val="Text1-1"/>
        <w:numPr>
          <w:ilvl w:val="0"/>
          <w:numId w:val="0"/>
        </w:numPr>
        <w:ind w:left="737"/>
      </w:pP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7F1A28FC" w:rsidR="00B718FF" w:rsidRDefault="00B718FF" w:rsidP="00B718FF">
      <w:pPr>
        <w:pStyle w:val="Text1-2"/>
      </w:pPr>
      <w:r>
        <w:t xml:space="preserve">Zhotovitel se zavazuje, že v průběhu plnění Díla umožní v souvislosti s plněním Díla provedení studentské exkurze, a to v kancelářích Zhotovitele nebo </w:t>
      </w:r>
      <w:proofErr w:type="spellStart"/>
      <w:r w:rsidR="00AD7653">
        <w:t>nebo</w:t>
      </w:r>
      <w:proofErr w:type="spellEnd"/>
      <w:r w:rsidR="00AD7653">
        <w:t xml:space="preserve"> přímo v místě výkonu výsadby</w:t>
      </w:r>
      <w:r>
        <w:t xml:space="preserve">.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243AA5" w:rsidRDefault="007D1378" w:rsidP="007D1378">
      <w:pPr>
        <w:pStyle w:val="Text1-1"/>
      </w:pPr>
      <w:r w:rsidRPr="00243AA5">
        <w:t xml:space="preserve">Ustanovení článku 10.3 Obchodních podmínek se pro účely této smlouvy nepoužije. </w:t>
      </w:r>
    </w:p>
    <w:p w14:paraId="754024D9" w14:textId="5386F457" w:rsidR="007D1378" w:rsidRPr="00243AA5" w:rsidRDefault="007D1378" w:rsidP="007D1378">
      <w:pPr>
        <w:pStyle w:val="Text1-1"/>
        <w:numPr>
          <w:ilvl w:val="0"/>
          <w:numId w:val="0"/>
        </w:numPr>
        <w:ind w:left="737"/>
      </w:pPr>
      <w:r w:rsidRPr="00243AA5">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243AA5" w:rsidRDefault="007D1378" w:rsidP="007D1378">
      <w:pPr>
        <w:pStyle w:val="Text1-1"/>
        <w:numPr>
          <w:ilvl w:val="0"/>
          <w:numId w:val="0"/>
        </w:numPr>
        <w:ind w:left="1276" w:hanging="283"/>
      </w:pPr>
      <w:r w:rsidRPr="00243AA5">
        <w:t>•</w:t>
      </w:r>
      <w:r w:rsidRPr="00243AA5">
        <w:tab/>
        <w:t>v listinné podobě v</w:t>
      </w:r>
      <w:r w:rsidR="008546F9" w:rsidRPr="00243AA5">
        <w:t xml:space="preserve"> jednom </w:t>
      </w:r>
      <w:r w:rsidRPr="00243AA5">
        <w:t>vyhotovení</w:t>
      </w:r>
      <w:r w:rsidRPr="00243AA5">
        <w:rPr>
          <w:color w:val="FF0000"/>
        </w:rPr>
        <w:t xml:space="preserve"> </w:t>
      </w:r>
      <w:r w:rsidRPr="00243AA5">
        <w:t xml:space="preserve">na adresu Správa železnic, státní organizace, Centrální finanční účtárna Čechy, Náměstí Jana </w:t>
      </w:r>
      <w:proofErr w:type="spellStart"/>
      <w:r w:rsidRPr="00243AA5">
        <w:t>Pernera</w:t>
      </w:r>
      <w:proofErr w:type="spellEnd"/>
      <w:r w:rsidRPr="00243AA5">
        <w:t xml:space="preserve"> 217, 530 02 Pardubice, nebo</w:t>
      </w:r>
    </w:p>
    <w:p w14:paraId="0034D7D1" w14:textId="77777777" w:rsidR="007D1378" w:rsidRPr="00243AA5" w:rsidRDefault="007D1378" w:rsidP="007D1378">
      <w:pPr>
        <w:pStyle w:val="Text1-1"/>
        <w:numPr>
          <w:ilvl w:val="0"/>
          <w:numId w:val="0"/>
        </w:numPr>
        <w:ind w:left="1276" w:hanging="283"/>
      </w:pPr>
      <w:r w:rsidRPr="00243AA5">
        <w:t>•</w:t>
      </w:r>
      <w:r w:rsidRPr="00243AA5">
        <w:tab/>
        <w:t xml:space="preserve">v elektronické podobě na e-mailovou adresu: </w:t>
      </w:r>
      <w:hyperlink r:id="rId11" w:history="1">
        <w:r w:rsidRPr="00243AA5">
          <w:t>ePodatelnaCFU@spravazeleznic.cz</w:t>
        </w:r>
      </w:hyperlink>
      <w:r w:rsidRPr="00243AA5">
        <w:t>, nebo</w:t>
      </w:r>
    </w:p>
    <w:p w14:paraId="77F46501" w14:textId="134569B8" w:rsidR="007D1378" w:rsidRPr="00243AA5" w:rsidRDefault="007D1378" w:rsidP="007D1378">
      <w:pPr>
        <w:pStyle w:val="Text1-1"/>
        <w:numPr>
          <w:ilvl w:val="0"/>
          <w:numId w:val="0"/>
        </w:numPr>
        <w:ind w:left="1276" w:hanging="283"/>
      </w:pPr>
      <w:r w:rsidRPr="00243AA5">
        <w:t>•</w:t>
      </w:r>
      <w:r w:rsidRPr="00243AA5">
        <w:tab/>
        <w:t xml:space="preserve">datovou zprávou na identifikátor datové schránky: </w:t>
      </w:r>
      <w:proofErr w:type="spellStart"/>
      <w:r w:rsidRPr="00243AA5">
        <w:t>uccchjm</w:t>
      </w:r>
      <w:proofErr w:type="spellEnd"/>
      <w:r w:rsidRPr="00243AA5">
        <w:t>.</w:t>
      </w:r>
    </w:p>
    <w:p w14:paraId="68F56433" w14:textId="171CCAD9" w:rsidR="008546F9" w:rsidRDefault="008546F9" w:rsidP="008546F9">
      <w:pPr>
        <w:pStyle w:val="Text1-1"/>
        <w:numPr>
          <w:ilvl w:val="0"/>
          <w:numId w:val="0"/>
        </w:numPr>
        <w:ind w:left="737" w:hanging="28"/>
      </w:pPr>
      <w:r w:rsidRPr="00243AA5">
        <w:t>Po dokončení Díla Zhotovitel vyhotoví a předá Objednateli konečný daňový doklad.</w:t>
      </w:r>
    </w:p>
    <w:p w14:paraId="469EB4E8" w14:textId="77777777" w:rsidR="00793DB7" w:rsidRPr="00243AA5" w:rsidRDefault="00793DB7" w:rsidP="008546F9">
      <w:pPr>
        <w:pStyle w:val="Text1-1"/>
        <w:numPr>
          <w:ilvl w:val="0"/>
          <w:numId w:val="0"/>
        </w:numPr>
        <w:ind w:left="737" w:hanging="28"/>
      </w:pP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D9134D5" w14:textId="77777777" w:rsidR="008546F9" w:rsidRPr="00243AA5" w:rsidRDefault="003F5723" w:rsidP="008546F9">
      <w:pPr>
        <w:pStyle w:val="Text1-1"/>
        <w:numPr>
          <w:ilvl w:val="1"/>
          <w:numId w:val="9"/>
        </w:numPr>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r w:rsidR="008546F9" w:rsidRPr="00243AA5">
        <w:t>, není-li jinde ve Smlouvě uvedeno jinak.</w:t>
      </w:r>
    </w:p>
    <w:p w14:paraId="65B48E7B" w14:textId="5C254983" w:rsidR="003F5723" w:rsidRDefault="008546F9" w:rsidP="008546F9">
      <w:pPr>
        <w:pStyle w:val="Text1-1"/>
        <w:numPr>
          <w:ilvl w:val="0"/>
          <w:numId w:val="0"/>
        </w:numPr>
        <w:ind w:left="737"/>
      </w:pPr>
      <w:r w:rsidRPr="00243AA5">
        <w:t xml:space="preserve">Pokud dojde ke změně v osobě Zhotovitele následkem právního nástupnictví v souvislosti s přeměnou Zhotovitele, jeho smrtí nebo převodem jeho závodu, popřípadě části </w:t>
      </w:r>
      <w:proofErr w:type="gramStart"/>
      <w:r w:rsidRPr="00243AA5">
        <w:t>závodu,  je</w:t>
      </w:r>
      <w:proofErr w:type="gramEnd"/>
      <w:r w:rsidRPr="00243AA5">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243AA5">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C0C2E3C" w14:textId="1E27FEC4" w:rsidR="00AD7653" w:rsidRDefault="00AD7653" w:rsidP="00AD7653">
      <w:pPr>
        <w:pStyle w:val="Text1-1"/>
      </w:pPr>
      <w:r>
        <w:t>Tato Smlouva je sepsána v jednom vyhotovení v elektronické formě. Tato Smlouva je uzavřena zaručeným elektronickým podpisem obou smluvních stran. Smlouva nabývá účinnosti dnem uveřejnění v registru smluv.</w:t>
      </w:r>
    </w:p>
    <w:p w14:paraId="7A56AAEE" w14:textId="77777777" w:rsidR="00AD7653" w:rsidRPr="00AD7653" w:rsidRDefault="00AD7653" w:rsidP="00045FE9">
      <w:pPr>
        <w:pStyle w:val="Text1-1"/>
        <w:numPr>
          <w:ilvl w:val="0"/>
          <w:numId w:val="0"/>
        </w:numPr>
        <w:ind w:left="737"/>
      </w:pPr>
      <w:r w:rsidRPr="00045FE9">
        <w:rPr>
          <w:highlight w:val="green"/>
        </w:rPr>
        <w:t>Alternativa</w:t>
      </w:r>
    </w:p>
    <w:p w14:paraId="269B9216" w14:textId="77777777" w:rsidR="00045FE9" w:rsidRDefault="00AD7653" w:rsidP="00045FE9">
      <w:pPr>
        <w:pStyle w:val="Text1-1"/>
        <w:numPr>
          <w:ilvl w:val="0"/>
          <w:numId w:val="0"/>
        </w:numPr>
        <w:ind w:left="737"/>
      </w:pPr>
      <w:r>
        <w:t xml:space="preserve">Tato Smlouva je vyhotovena ve </w:t>
      </w:r>
      <w:r w:rsidRPr="00045FE9">
        <w:rPr>
          <w:highlight w:val="yellow"/>
        </w:rPr>
        <w:t>"[VLOŽÍ ZHOTOVITEL]"</w:t>
      </w:r>
      <w:r>
        <w:t xml:space="preserve"> vyhotoveních, z nichž Objednatel obdrží jedno vyhotovení a Zhotovitel obdrží "</w:t>
      </w:r>
      <w:r w:rsidRPr="00045FE9">
        <w:rPr>
          <w:highlight w:val="yellow"/>
        </w:rPr>
        <w:t>[VLOŽÍ ZHOTOVITEL]"</w:t>
      </w:r>
      <w:r>
        <w:t xml:space="preserve"> vyhotovení.</w:t>
      </w:r>
    </w:p>
    <w:p w14:paraId="7984A58B" w14:textId="23C7F280" w:rsidR="003F5723" w:rsidRDefault="003F5723" w:rsidP="00045FE9">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BE44E17"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0415B2">
        <w:rPr>
          <w:b/>
        </w:rPr>
        <w:t xml:space="preserve"> </w:t>
      </w:r>
      <w:r w:rsidR="00B42CAB" w:rsidRPr="00B42CAB">
        <w:rPr>
          <w:b/>
        </w:rPr>
        <w:t>SSV</w:t>
      </w:r>
      <w:r w:rsidR="00B23140">
        <w:rPr>
          <w:b/>
        </w:rPr>
        <w:t>/</w:t>
      </w:r>
      <w:r w:rsidR="000415B2">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614BEDCC" w:rsidR="000729F4" w:rsidRPr="002C0AD9" w:rsidRDefault="000729F4" w:rsidP="00BE5FCD">
            <w:pPr>
              <w:pStyle w:val="RLdajeosmluvnstran"/>
              <w:spacing w:after="0" w:line="240" w:lineRule="auto"/>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1433416C" w14:textId="0A2AFEAC" w:rsidR="000415B2" w:rsidRDefault="00F1246E" w:rsidP="000415B2">
      <w:pPr>
        <w:spacing w:after="0" w:line="240" w:lineRule="auto"/>
        <w:rPr>
          <w:rFonts w:eastAsia="Times New Roman" w:cs="Arial"/>
          <w:lang w:eastAsia="cs-CZ"/>
        </w:rPr>
      </w:pPr>
      <w:r w:rsidRPr="00F37D94">
        <w:t xml:space="preserve">Předmětem Díla je </w:t>
      </w:r>
      <w:r w:rsidR="000415B2">
        <w:rPr>
          <w:rFonts w:eastAsia="Times New Roman" w:cs="Arial"/>
          <w:lang w:eastAsia="cs-CZ"/>
        </w:rPr>
        <w:t>realizace náhradních výsadeb v počtu 480 ks dřevin v </w:t>
      </w:r>
      <w:proofErr w:type="spellStart"/>
      <w:proofErr w:type="gramStart"/>
      <w:r w:rsidR="000415B2">
        <w:rPr>
          <w:rFonts w:eastAsia="Times New Roman" w:cs="Arial"/>
          <w:lang w:eastAsia="cs-CZ"/>
        </w:rPr>
        <w:t>k.ú</w:t>
      </w:r>
      <w:proofErr w:type="spellEnd"/>
      <w:r w:rsidR="000415B2">
        <w:rPr>
          <w:rFonts w:eastAsia="Times New Roman" w:cs="Arial"/>
          <w:lang w:eastAsia="cs-CZ"/>
        </w:rPr>
        <w:t>.</w:t>
      </w:r>
      <w:proofErr w:type="gramEnd"/>
      <w:r w:rsidR="000415B2">
        <w:rPr>
          <w:rFonts w:eastAsia="Times New Roman" w:cs="Arial"/>
          <w:lang w:eastAsia="cs-CZ"/>
        </w:rPr>
        <w:t xml:space="preserve"> Dolní Heršpice, Horní Heršpice a Komárov v souladu s vydanými rozhodnutími </w:t>
      </w:r>
      <w:r w:rsidR="000415B2">
        <w:t xml:space="preserve">ÚMČ Brno – jih </w:t>
      </w:r>
      <w:proofErr w:type="gramStart"/>
      <w:r w:rsidR="000415B2">
        <w:t>č.j.</w:t>
      </w:r>
      <w:proofErr w:type="gramEnd"/>
      <w:r w:rsidR="000415B2">
        <w:t xml:space="preserve">: </w:t>
      </w:r>
      <w:r w:rsidR="00333BF4" w:rsidRPr="00621E2B">
        <w:t>MCBJIH/07698</w:t>
      </w:r>
      <w:r w:rsidR="000415B2" w:rsidRPr="00621E2B">
        <w:t xml:space="preserve">/2019/Rus ze dne 22.8.2019 a rozhodnutí OŽP MMB </w:t>
      </w:r>
      <w:proofErr w:type="gramStart"/>
      <w:r w:rsidR="000415B2" w:rsidRPr="00621E2B">
        <w:t>č.j.</w:t>
      </w:r>
      <w:proofErr w:type="gramEnd"/>
      <w:r w:rsidR="000415B2" w:rsidRPr="00621E2B">
        <w:t>: MMB/0427971/2019/</w:t>
      </w:r>
      <w:proofErr w:type="spellStart"/>
      <w:r w:rsidR="000415B2" w:rsidRPr="00621E2B">
        <w:t>Nav</w:t>
      </w:r>
      <w:r w:rsidR="00333BF4" w:rsidRPr="00621E2B">
        <w:t>r</w:t>
      </w:r>
      <w:proofErr w:type="spellEnd"/>
      <w:r w:rsidR="000415B2" w:rsidRPr="00621E2B">
        <w:t xml:space="preserve"> ze dne </w:t>
      </w:r>
      <w:proofErr w:type="gramStart"/>
      <w:r w:rsidR="000415B2" w:rsidRPr="00621E2B">
        <w:t>11.11.2019</w:t>
      </w:r>
      <w:proofErr w:type="gramEnd"/>
      <w:r w:rsidR="00621E2B">
        <w:t xml:space="preserve">, včetně </w:t>
      </w:r>
      <w:r w:rsidR="00621E2B" w:rsidRPr="00621E2B">
        <w:t>založení travnatého pásu</w:t>
      </w:r>
      <w:r w:rsidR="00621E2B">
        <w:t xml:space="preserve"> a včetně následné péče</w:t>
      </w:r>
      <w:r w:rsidR="00652B22">
        <w:t>.</w:t>
      </w:r>
    </w:p>
    <w:p w14:paraId="0D61791F" w14:textId="77777777" w:rsidR="000415B2" w:rsidRDefault="000415B2" w:rsidP="000415B2">
      <w:pPr>
        <w:spacing w:after="0" w:line="240" w:lineRule="auto"/>
        <w:rPr>
          <w:rFonts w:eastAsia="Times New Roman" w:cs="Arial"/>
          <w:lang w:eastAsia="cs-CZ"/>
        </w:rPr>
      </w:pPr>
    </w:p>
    <w:p w14:paraId="1C3A7819" w14:textId="6F7051AB" w:rsidR="00F1246E" w:rsidRPr="00F1246E" w:rsidRDefault="000415B2" w:rsidP="000415B2">
      <w:pPr>
        <w:pStyle w:val="Textbezodsazen"/>
      </w:pPr>
      <w:r>
        <w:rPr>
          <w:rFonts w:eastAsia="Times New Roman" w:cs="Arial"/>
          <w:bCs/>
          <w:iCs/>
          <w:lang w:eastAsia="cs-CZ"/>
        </w:rPr>
        <w:t>CPV kód  77300000-3 Zahradnické služby</w:t>
      </w:r>
      <w:r>
        <w:rPr>
          <w:rFonts w:eastAsia="Times New Roman" w:cs="Times New Roman"/>
          <w:b/>
          <w:lang w:eastAsia="cs-CZ"/>
        </w:rPr>
        <w:t>.</w:t>
      </w:r>
    </w:p>
    <w:p w14:paraId="0A1E1FB1" w14:textId="77777777" w:rsidR="00B42CAB" w:rsidRDefault="00B42CAB" w:rsidP="00F1246E">
      <w:pPr>
        <w:pStyle w:val="Textbezodsazen"/>
      </w:pPr>
    </w:p>
    <w:p w14:paraId="1A780F52" w14:textId="3CF10EFB" w:rsidR="003532A1" w:rsidRDefault="000415B2" w:rsidP="003532A1">
      <w:pPr>
        <w:spacing w:line="240" w:lineRule="auto"/>
      </w:pPr>
      <w:r>
        <w:t xml:space="preserve"> </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2540186C" w:rsidR="00124751" w:rsidRDefault="003532A1" w:rsidP="00124751">
      <w:pPr>
        <w:pStyle w:val="Nadpisbezsl1-2"/>
      </w:pPr>
      <w:r>
        <w:t>OP</w:t>
      </w:r>
      <w:r w:rsidR="000415B2">
        <w:t xml:space="preserve"> </w:t>
      </w:r>
      <w:r>
        <w:t>SSV/</w:t>
      </w:r>
      <w:r w:rsidR="000415B2">
        <w:t>03/21</w:t>
      </w:r>
    </w:p>
    <w:p w14:paraId="76E43358" w14:textId="77777777" w:rsidR="00124751" w:rsidRPr="001C4B1D" w:rsidRDefault="00F1246E" w:rsidP="00F1246E">
      <w:pPr>
        <w:pStyle w:val="Nadpisbezsl1-2"/>
        <w:rPr>
          <w:b w:val="0"/>
          <w:sz w:val="18"/>
          <w:szCs w:val="18"/>
        </w:rPr>
      </w:pPr>
      <w:r w:rsidRPr="001C4B1D">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1C4B1D">
        <w:rPr>
          <w:b w:val="0"/>
          <w:sz w:val="18"/>
          <w:szCs w:val="18"/>
        </w:rPr>
        <w:t>ust</w:t>
      </w:r>
      <w:proofErr w:type="spellEnd"/>
      <w:r w:rsidRPr="001C4B1D">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A226B80" w14:textId="77777777" w:rsidR="00AA520E" w:rsidRDefault="00AA520E" w:rsidP="00AA520E">
      <w:pPr>
        <w:pStyle w:val="Textbezodsazen"/>
      </w:pPr>
      <w:r>
        <w:t>Cena za zpracování předmětu plnění:</w:t>
      </w:r>
    </w:p>
    <w:tbl>
      <w:tblPr>
        <w:tblStyle w:val="Mkatabulky"/>
        <w:tblW w:w="0" w:type="auto"/>
        <w:tblLook w:val="04A0" w:firstRow="1" w:lastRow="0" w:firstColumn="1" w:lastColumn="0" w:noHBand="0" w:noVBand="1"/>
      </w:tblPr>
      <w:tblGrid>
        <w:gridCol w:w="2901"/>
        <w:gridCol w:w="2900"/>
        <w:gridCol w:w="2901"/>
      </w:tblGrid>
      <w:tr w:rsidR="00AA520E" w:rsidRPr="00236DCC" w14:paraId="32B5949D" w14:textId="77777777" w:rsidTr="00AA5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0582DA28" w14:textId="77777777" w:rsidR="00AA520E" w:rsidRPr="00236DCC" w:rsidRDefault="00AA520E" w:rsidP="00AA520E">
            <w:pPr>
              <w:pStyle w:val="Textbezodsazen"/>
              <w:rPr>
                <w:rStyle w:val="Tun"/>
                <w:sz w:val="18"/>
              </w:rPr>
            </w:pPr>
            <w:r w:rsidRPr="00236DCC">
              <w:rPr>
                <w:rStyle w:val="Tun"/>
                <w:sz w:val="18"/>
              </w:rPr>
              <w:t>Cena Díla (bez DPH)</w:t>
            </w:r>
          </w:p>
        </w:tc>
        <w:tc>
          <w:tcPr>
            <w:tcW w:w="2900" w:type="dxa"/>
          </w:tcPr>
          <w:p w14:paraId="07F7DD0B" w14:textId="77777777" w:rsidR="00AA520E" w:rsidRPr="00236DCC" w:rsidRDefault="00AA520E" w:rsidP="00AA520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4AE79E6D" w14:textId="77777777" w:rsidR="00AA520E" w:rsidRPr="00236DCC" w:rsidRDefault="00AA520E" w:rsidP="00AA520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AA520E" w:rsidRPr="00236DCC" w14:paraId="32CFDDD2"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7B131CC7"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27440504"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78134B4"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A520E" w:rsidRPr="00236DCC" w14:paraId="48E3BEA1" w14:textId="77777777" w:rsidTr="00AA520E">
        <w:tc>
          <w:tcPr>
            <w:cnfStyle w:val="001000000000" w:firstRow="0" w:lastRow="0" w:firstColumn="1" w:lastColumn="0" w:oddVBand="0" w:evenVBand="0" w:oddHBand="0" w:evenHBand="0" w:firstRowFirstColumn="0" w:firstRowLastColumn="0" w:lastRowFirstColumn="0" w:lastRowLastColumn="0"/>
            <w:tcW w:w="8702" w:type="dxa"/>
            <w:gridSpan w:val="3"/>
          </w:tcPr>
          <w:p w14:paraId="6B7D81A6" w14:textId="77777777" w:rsidR="00AA520E" w:rsidRPr="00236DCC" w:rsidRDefault="00AA520E" w:rsidP="00AA520E">
            <w:pPr>
              <w:pStyle w:val="Textbezodsazen"/>
              <w:rPr>
                <w:b/>
              </w:rPr>
            </w:pPr>
          </w:p>
        </w:tc>
      </w:tr>
      <w:tr w:rsidR="00AA520E" w:rsidRPr="00236DCC" w14:paraId="2797F213"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6415141B" w14:textId="77777777" w:rsidR="00AA520E" w:rsidRDefault="00AA520E" w:rsidP="00AA520E">
            <w:pPr>
              <w:pStyle w:val="Textbezodsazen"/>
              <w:jc w:val="left"/>
              <w:rPr>
                <w:rStyle w:val="Tun"/>
                <w:sz w:val="18"/>
              </w:rPr>
            </w:pPr>
            <w:r w:rsidRPr="00236DCC">
              <w:rPr>
                <w:rStyle w:val="Tun"/>
                <w:sz w:val="18"/>
              </w:rPr>
              <w:t xml:space="preserve">Cena </w:t>
            </w:r>
            <w:r>
              <w:rPr>
                <w:rStyle w:val="Tun"/>
                <w:sz w:val="18"/>
              </w:rPr>
              <w:t>za r</w:t>
            </w:r>
            <w:r w:rsidRPr="00503E42">
              <w:rPr>
                <w:rStyle w:val="Tun"/>
                <w:sz w:val="18"/>
              </w:rPr>
              <w:t>ealizac</w:t>
            </w:r>
            <w:r>
              <w:rPr>
                <w:rStyle w:val="Tun"/>
                <w:sz w:val="18"/>
              </w:rPr>
              <w:t>i</w:t>
            </w:r>
            <w:r w:rsidRPr="00503E42">
              <w:rPr>
                <w:rStyle w:val="Tun"/>
                <w:sz w:val="18"/>
              </w:rPr>
              <w:t xml:space="preserve"> výsadby dřevin a založení</w:t>
            </w:r>
            <w:r>
              <w:rPr>
                <w:rStyle w:val="Tun"/>
                <w:sz w:val="18"/>
              </w:rPr>
              <w:t xml:space="preserve"> </w:t>
            </w:r>
            <w:r w:rsidRPr="00503E42">
              <w:rPr>
                <w:rStyle w:val="Tun"/>
                <w:sz w:val="18"/>
              </w:rPr>
              <w:t>travnatého pásu</w:t>
            </w:r>
            <w:r>
              <w:rPr>
                <w:rStyle w:val="Tun"/>
                <w:sz w:val="18"/>
              </w:rPr>
              <w:t xml:space="preserve"> </w:t>
            </w:r>
          </w:p>
          <w:p w14:paraId="17B1460C" w14:textId="77777777" w:rsidR="00AA520E" w:rsidRPr="00236DCC" w:rsidRDefault="00AA520E" w:rsidP="00AA520E">
            <w:pPr>
              <w:pStyle w:val="Textbezodsazen"/>
              <w:jc w:val="left"/>
              <w:rPr>
                <w:rStyle w:val="Tun"/>
                <w:sz w:val="18"/>
              </w:rPr>
            </w:pPr>
            <w:r w:rsidRPr="00236DCC">
              <w:rPr>
                <w:rStyle w:val="Tun"/>
                <w:sz w:val="18"/>
              </w:rPr>
              <w:t>(bez DPH)</w:t>
            </w:r>
          </w:p>
        </w:tc>
        <w:tc>
          <w:tcPr>
            <w:tcW w:w="2900" w:type="dxa"/>
          </w:tcPr>
          <w:p w14:paraId="06D905F7"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4EC692C5" w14:textId="77777777" w:rsidR="00AA520E" w:rsidRDefault="00AA520E" w:rsidP="00AA520E">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r</w:t>
            </w:r>
            <w:r w:rsidRPr="00503E42">
              <w:rPr>
                <w:rStyle w:val="Tun"/>
                <w:sz w:val="18"/>
              </w:rPr>
              <w:t>ealizac</w:t>
            </w:r>
            <w:r>
              <w:rPr>
                <w:rStyle w:val="Tun"/>
                <w:sz w:val="18"/>
              </w:rPr>
              <w:t>i</w:t>
            </w:r>
            <w:r w:rsidRPr="00503E42">
              <w:rPr>
                <w:rStyle w:val="Tun"/>
                <w:sz w:val="18"/>
              </w:rPr>
              <w:t xml:space="preserve"> výsadby dřevin a založení</w:t>
            </w:r>
            <w:r>
              <w:rPr>
                <w:rStyle w:val="Tun"/>
                <w:sz w:val="18"/>
              </w:rPr>
              <w:t xml:space="preserve"> </w:t>
            </w:r>
            <w:r w:rsidRPr="00503E42">
              <w:rPr>
                <w:rStyle w:val="Tun"/>
                <w:sz w:val="18"/>
              </w:rPr>
              <w:t>travnatého pásu</w:t>
            </w:r>
            <w:r>
              <w:rPr>
                <w:rStyle w:val="Tun"/>
                <w:sz w:val="18"/>
              </w:rPr>
              <w:t xml:space="preserve"> </w:t>
            </w:r>
          </w:p>
          <w:p w14:paraId="32F978B1"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(s DPH)</w:t>
            </w:r>
          </w:p>
        </w:tc>
      </w:tr>
      <w:tr w:rsidR="00AA520E" w:rsidRPr="00236DCC" w14:paraId="75D83B32"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0B2E793B"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10ED7400"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087D3E2"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0363F2EB" w14:textId="77777777" w:rsidR="00AA520E" w:rsidRDefault="00AA520E" w:rsidP="00AA520E">
      <w:pPr>
        <w:pStyle w:val="Textbezodsazen"/>
      </w:pPr>
    </w:p>
    <w:tbl>
      <w:tblPr>
        <w:tblStyle w:val="Mkatabulky"/>
        <w:tblW w:w="0" w:type="auto"/>
        <w:tblLook w:val="04A0" w:firstRow="1" w:lastRow="0" w:firstColumn="1" w:lastColumn="0" w:noHBand="0" w:noVBand="1"/>
      </w:tblPr>
      <w:tblGrid>
        <w:gridCol w:w="2901"/>
        <w:gridCol w:w="2900"/>
        <w:gridCol w:w="2901"/>
      </w:tblGrid>
      <w:tr w:rsidR="00AA520E" w:rsidRPr="00236DCC" w14:paraId="2DDCBB2D" w14:textId="77777777" w:rsidTr="00AA5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2C6AC2DE" w14:textId="77777777" w:rsidR="00AA520E" w:rsidRPr="00236DCC" w:rsidRDefault="00AA520E" w:rsidP="00AA520E">
            <w:pPr>
              <w:pStyle w:val="Textbezodsazen"/>
              <w:rPr>
                <w:rStyle w:val="Tun"/>
                <w:sz w:val="18"/>
              </w:rPr>
            </w:pPr>
            <w:r w:rsidRPr="00236DCC">
              <w:rPr>
                <w:rStyle w:val="Tun"/>
                <w:sz w:val="18"/>
              </w:rPr>
              <w:t xml:space="preserve">Cena </w:t>
            </w:r>
            <w:r>
              <w:rPr>
                <w:rStyle w:val="Tun"/>
                <w:sz w:val="18"/>
              </w:rPr>
              <w:t>za výkon následné péče v 1. roce</w:t>
            </w:r>
            <w:r w:rsidRPr="00236DCC">
              <w:rPr>
                <w:rStyle w:val="Tun"/>
                <w:sz w:val="18"/>
              </w:rPr>
              <w:t xml:space="preserve"> (bez DPH)</w:t>
            </w:r>
          </w:p>
        </w:tc>
        <w:tc>
          <w:tcPr>
            <w:tcW w:w="2900" w:type="dxa"/>
          </w:tcPr>
          <w:p w14:paraId="16C2798B" w14:textId="77777777" w:rsidR="00AA520E" w:rsidRPr="00236DCC" w:rsidRDefault="00AA520E" w:rsidP="00AA520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3DBD9A7E" w14:textId="77777777" w:rsidR="00AA520E" w:rsidRPr="00236DCC" w:rsidRDefault="00AA520E" w:rsidP="00AA520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výkon následné péče v 1. roce</w:t>
            </w:r>
            <w:r w:rsidRPr="00236DCC">
              <w:rPr>
                <w:rStyle w:val="Tun"/>
                <w:sz w:val="18"/>
              </w:rPr>
              <w:t xml:space="preserve"> (s DPH)</w:t>
            </w:r>
          </w:p>
        </w:tc>
      </w:tr>
      <w:tr w:rsidR="00AA520E" w:rsidRPr="00236DCC" w14:paraId="45307CA9"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08057A4E"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5531A45A"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6C7AFC5D"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A520E" w:rsidRPr="00236DCC" w14:paraId="1099A550"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702B496A" w14:textId="77777777" w:rsidR="00AA520E" w:rsidRPr="00236DCC" w:rsidRDefault="00AA520E" w:rsidP="00AA520E">
            <w:pPr>
              <w:pStyle w:val="Textbezodsazen"/>
              <w:rPr>
                <w:rStyle w:val="Tun"/>
                <w:sz w:val="18"/>
              </w:rPr>
            </w:pPr>
            <w:r w:rsidRPr="00236DCC">
              <w:rPr>
                <w:rStyle w:val="Tun"/>
                <w:sz w:val="18"/>
              </w:rPr>
              <w:t xml:space="preserve">Cena </w:t>
            </w:r>
            <w:r>
              <w:rPr>
                <w:rStyle w:val="Tun"/>
                <w:sz w:val="18"/>
              </w:rPr>
              <w:t>za výkon následné péče v 2. roce</w:t>
            </w:r>
            <w:r w:rsidRPr="00236DCC">
              <w:rPr>
                <w:rStyle w:val="Tun"/>
                <w:sz w:val="18"/>
              </w:rPr>
              <w:t xml:space="preserve"> (bez DPH)</w:t>
            </w:r>
          </w:p>
        </w:tc>
        <w:tc>
          <w:tcPr>
            <w:tcW w:w="2900" w:type="dxa"/>
          </w:tcPr>
          <w:p w14:paraId="47AC6889"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3C332184"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výkon následné péče v 2. roce</w:t>
            </w:r>
            <w:r w:rsidRPr="00236DCC">
              <w:rPr>
                <w:rStyle w:val="Tun"/>
                <w:sz w:val="18"/>
              </w:rPr>
              <w:t xml:space="preserve"> (s DPH)</w:t>
            </w:r>
          </w:p>
        </w:tc>
      </w:tr>
      <w:tr w:rsidR="00AA520E" w:rsidRPr="00236DCC" w14:paraId="042BD089"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7167B82A"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331115C0"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317C2F35"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A520E" w:rsidRPr="00236DCC" w14:paraId="0DC80282"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1FEBC7CD" w14:textId="77777777" w:rsidR="00AA520E" w:rsidRPr="00236DCC" w:rsidRDefault="00AA520E" w:rsidP="00AA520E">
            <w:pPr>
              <w:pStyle w:val="Textbezodsazen"/>
              <w:rPr>
                <w:rStyle w:val="Tun"/>
                <w:sz w:val="18"/>
              </w:rPr>
            </w:pPr>
            <w:r w:rsidRPr="00236DCC">
              <w:rPr>
                <w:rStyle w:val="Tun"/>
                <w:sz w:val="18"/>
              </w:rPr>
              <w:t xml:space="preserve">Cena </w:t>
            </w:r>
            <w:r>
              <w:rPr>
                <w:rStyle w:val="Tun"/>
                <w:sz w:val="18"/>
              </w:rPr>
              <w:t>za výkon následné péče v 3. roce</w:t>
            </w:r>
            <w:r w:rsidRPr="00236DCC">
              <w:rPr>
                <w:rStyle w:val="Tun"/>
                <w:sz w:val="18"/>
              </w:rPr>
              <w:t xml:space="preserve"> (bez DPH)</w:t>
            </w:r>
          </w:p>
        </w:tc>
        <w:tc>
          <w:tcPr>
            <w:tcW w:w="2900" w:type="dxa"/>
          </w:tcPr>
          <w:p w14:paraId="335CC782"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95E9D5F"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výkon následné péče v 3. roce</w:t>
            </w:r>
            <w:r w:rsidRPr="00236DCC">
              <w:rPr>
                <w:rStyle w:val="Tun"/>
                <w:sz w:val="18"/>
              </w:rPr>
              <w:t xml:space="preserve"> (s DPH)</w:t>
            </w:r>
          </w:p>
        </w:tc>
      </w:tr>
      <w:tr w:rsidR="00AA520E" w:rsidRPr="00236DCC" w14:paraId="75AF381C"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4D14E328"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355B5CA2"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CFD8A4C"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A520E" w:rsidRPr="00236DCC" w14:paraId="0A353DC2"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5E087458" w14:textId="77777777" w:rsidR="00AA520E" w:rsidRPr="00236DCC" w:rsidRDefault="00AA520E" w:rsidP="00AA520E">
            <w:pPr>
              <w:pStyle w:val="Textbezodsazen"/>
              <w:rPr>
                <w:rStyle w:val="Tun"/>
                <w:sz w:val="18"/>
              </w:rPr>
            </w:pPr>
            <w:r w:rsidRPr="00236DCC">
              <w:rPr>
                <w:rStyle w:val="Tun"/>
                <w:sz w:val="18"/>
              </w:rPr>
              <w:t xml:space="preserve">Cena </w:t>
            </w:r>
            <w:r>
              <w:rPr>
                <w:rStyle w:val="Tun"/>
                <w:sz w:val="18"/>
              </w:rPr>
              <w:t>za výkon následné péče v 4. roce</w:t>
            </w:r>
            <w:r w:rsidRPr="00236DCC">
              <w:rPr>
                <w:rStyle w:val="Tun"/>
                <w:sz w:val="18"/>
              </w:rPr>
              <w:t xml:space="preserve"> (bez DPH)</w:t>
            </w:r>
          </w:p>
        </w:tc>
        <w:tc>
          <w:tcPr>
            <w:tcW w:w="2900" w:type="dxa"/>
          </w:tcPr>
          <w:p w14:paraId="05643CA6"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71775643"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výkon následné péče v 4. roce</w:t>
            </w:r>
            <w:r w:rsidRPr="00236DCC">
              <w:rPr>
                <w:rStyle w:val="Tun"/>
                <w:sz w:val="18"/>
              </w:rPr>
              <w:t xml:space="preserve"> (s DPH)</w:t>
            </w:r>
          </w:p>
        </w:tc>
      </w:tr>
      <w:tr w:rsidR="00AA520E" w:rsidRPr="00236DCC" w14:paraId="0DB7A053"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378EE0DE"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7F55709F"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BCE8B03"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A520E" w:rsidRPr="00236DCC" w14:paraId="7984ED3E"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588E4666" w14:textId="77777777" w:rsidR="00AA520E" w:rsidRPr="00236DCC" w:rsidRDefault="00AA520E" w:rsidP="00AA520E">
            <w:pPr>
              <w:pStyle w:val="Textbezodsazen"/>
              <w:rPr>
                <w:rStyle w:val="Tun"/>
                <w:sz w:val="18"/>
              </w:rPr>
            </w:pPr>
            <w:r w:rsidRPr="00236DCC">
              <w:rPr>
                <w:rStyle w:val="Tun"/>
                <w:sz w:val="18"/>
              </w:rPr>
              <w:t xml:space="preserve">Cena </w:t>
            </w:r>
            <w:r>
              <w:rPr>
                <w:rStyle w:val="Tun"/>
                <w:sz w:val="18"/>
              </w:rPr>
              <w:t>za výkon následné péče v 5. roce</w:t>
            </w:r>
            <w:r w:rsidRPr="00236DCC">
              <w:rPr>
                <w:rStyle w:val="Tun"/>
                <w:sz w:val="18"/>
              </w:rPr>
              <w:t xml:space="preserve"> (bez DPH)</w:t>
            </w:r>
          </w:p>
        </w:tc>
        <w:tc>
          <w:tcPr>
            <w:tcW w:w="2900" w:type="dxa"/>
          </w:tcPr>
          <w:p w14:paraId="652FA460"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6FC1D13C"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rStyle w:val="Tun"/>
                <w:sz w:val="18"/>
              </w:rPr>
            </w:pPr>
            <w:r w:rsidRPr="00236DCC">
              <w:rPr>
                <w:rStyle w:val="Tun"/>
                <w:sz w:val="18"/>
              </w:rPr>
              <w:t xml:space="preserve">Cena </w:t>
            </w:r>
            <w:r>
              <w:rPr>
                <w:rStyle w:val="Tun"/>
                <w:sz w:val="18"/>
              </w:rPr>
              <w:t>za výkon následné péče v 5. roce</w:t>
            </w:r>
            <w:r w:rsidRPr="00236DCC">
              <w:rPr>
                <w:rStyle w:val="Tun"/>
                <w:sz w:val="18"/>
              </w:rPr>
              <w:t xml:space="preserve"> (s DPH)</w:t>
            </w:r>
          </w:p>
        </w:tc>
      </w:tr>
      <w:tr w:rsidR="00AA520E" w:rsidRPr="00236DCC" w14:paraId="68D400BB" w14:textId="77777777" w:rsidTr="00AA520E">
        <w:tc>
          <w:tcPr>
            <w:cnfStyle w:val="001000000000" w:firstRow="0" w:lastRow="0" w:firstColumn="1" w:lastColumn="0" w:oddVBand="0" w:evenVBand="0" w:oddHBand="0" w:evenHBand="0" w:firstRowFirstColumn="0" w:firstRowLastColumn="0" w:lastRowFirstColumn="0" w:lastRowLastColumn="0"/>
            <w:tcW w:w="2901" w:type="dxa"/>
          </w:tcPr>
          <w:p w14:paraId="7B8E6CDD" w14:textId="77777777" w:rsidR="00AA520E" w:rsidRPr="00236DCC" w:rsidRDefault="00AA520E" w:rsidP="00AA520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21F3588B"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F988286" w14:textId="77777777" w:rsidR="00AA520E" w:rsidRPr="00236DCC" w:rsidRDefault="00AA520E" w:rsidP="00AA520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5C4C3285" w:rsidR="00B72613" w:rsidRDefault="00B72613" w:rsidP="00B72613">
      <w:pPr>
        <w:pStyle w:val="Nadpisbezsl1-1"/>
      </w:pPr>
      <w:r>
        <w:lastRenderedPageBreak/>
        <w:t>Příloha č. 5</w:t>
      </w:r>
    </w:p>
    <w:p w14:paraId="7B4D2F04" w14:textId="77777777" w:rsidR="00AA520E" w:rsidRDefault="00AA520E" w:rsidP="00AA520E">
      <w:pPr>
        <w:pStyle w:val="Nadpisbezsl1-2"/>
        <w:rPr>
          <w:rFonts w:asciiTheme="minorHAnsi" w:hAnsiTheme="minorHAnsi"/>
          <w:b w:val="0"/>
          <w:sz w:val="18"/>
          <w:szCs w:val="18"/>
        </w:rPr>
      </w:pPr>
      <w:r>
        <w:t>Harmonogram plnění a fakturace</w:t>
      </w:r>
    </w:p>
    <w:p w14:paraId="5B11B57F" w14:textId="77777777" w:rsidR="00AA520E" w:rsidRPr="00F01FED" w:rsidRDefault="00AA520E" w:rsidP="00AA520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516CAB84" w14:textId="77777777" w:rsidR="00AA520E" w:rsidRPr="00F01FED" w:rsidRDefault="00AA520E" w:rsidP="00AA520E">
      <w:pPr>
        <w:spacing w:after="0" w:line="240" w:lineRule="auto"/>
        <w:ind w:left="426"/>
        <w:rPr>
          <w:rFonts w:eastAsia="Times New Roman" w:cs="Times New Roman"/>
          <w:b/>
          <w:lang w:eastAsia="cs-CZ"/>
        </w:rPr>
      </w:pPr>
      <w:r>
        <w:rPr>
          <w:rFonts w:ascii="Calibri" w:eastAsia="Times New Roman" w:hAnsi="Calibri" w:cs="Calibri"/>
          <w:sz w:val="22"/>
          <w:szCs w:val="22"/>
          <w:lang w:eastAsia="cs-CZ"/>
        </w:rPr>
        <w:t>dnem předání pozemků určených pro výsadbu</w:t>
      </w:r>
    </w:p>
    <w:p w14:paraId="50FCD3C0" w14:textId="77777777" w:rsidR="00AA520E" w:rsidRDefault="00AA520E" w:rsidP="00AA520E">
      <w:pPr>
        <w:spacing w:after="0" w:line="240" w:lineRule="auto"/>
        <w:ind w:left="426"/>
        <w:rPr>
          <w:rFonts w:eastAsia="Times New Roman" w:cs="Times New Roman"/>
          <w:b/>
          <w:u w:val="single"/>
          <w:lang w:eastAsia="cs-CZ"/>
        </w:rPr>
      </w:pPr>
    </w:p>
    <w:p w14:paraId="0E543CB4" w14:textId="77777777" w:rsidR="00AA520E" w:rsidRDefault="00AA520E" w:rsidP="00AA520E">
      <w:pPr>
        <w:spacing w:after="0" w:line="240" w:lineRule="auto"/>
        <w:ind w:left="426"/>
        <w:rPr>
          <w:rFonts w:eastAsia="Times New Roman" w:cs="Times New Roman"/>
          <w:b/>
          <w:u w:val="single"/>
          <w:lang w:eastAsia="cs-CZ"/>
        </w:rPr>
      </w:pPr>
    </w:p>
    <w:p w14:paraId="50A97199" w14:textId="77777777" w:rsidR="00AA520E" w:rsidRPr="00F01FED" w:rsidRDefault="00AA520E" w:rsidP="00AA520E">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0F77DADE" w14:textId="77777777" w:rsidR="00AA520E" w:rsidRPr="00F01FED" w:rsidRDefault="00AA520E" w:rsidP="00AA520E">
      <w:pPr>
        <w:spacing w:after="0" w:line="240" w:lineRule="auto"/>
        <w:ind w:left="426"/>
        <w:rPr>
          <w:rFonts w:eastAsia="Times New Roman" w:cs="Times New Roman"/>
          <w:b/>
          <w:lang w:eastAsia="cs-CZ"/>
        </w:rPr>
      </w:pPr>
    </w:p>
    <w:p w14:paraId="041439CA" w14:textId="77777777" w:rsidR="00AA520E" w:rsidRDefault="00AA520E" w:rsidP="00AA520E">
      <w:pPr>
        <w:pStyle w:val="Odstavecseseznamem"/>
        <w:numPr>
          <w:ilvl w:val="0"/>
          <w:numId w:val="36"/>
        </w:numPr>
        <w:spacing w:after="0" w:line="240" w:lineRule="auto"/>
        <w:rPr>
          <w:rFonts w:eastAsia="Times New Roman" w:cs="Arial"/>
          <w:lang w:eastAsia="cs-CZ"/>
        </w:rPr>
      </w:pPr>
      <w:r>
        <w:rPr>
          <w:rFonts w:eastAsia="Times New Roman" w:cs="Arial"/>
          <w:lang w:eastAsia="cs-CZ"/>
        </w:rPr>
        <w:t xml:space="preserve">I. </w:t>
      </w:r>
      <w:r w:rsidRPr="00486C6F">
        <w:rPr>
          <w:rFonts w:eastAsia="Times New Roman" w:cs="Arial"/>
          <w:lang w:eastAsia="cs-CZ"/>
        </w:rPr>
        <w:t>Etapa - Realizace výsadby dřevin</w:t>
      </w:r>
      <w:r>
        <w:rPr>
          <w:rFonts w:eastAsia="Times New Roman" w:cs="Arial"/>
          <w:lang w:eastAsia="cs-CZ"/>
        </w:rPr>
        <w:t xml:space="preserve"> a založení travnatého pásu</w:t>
      </w:r>
    </w:p>
    <w:p w14:paraId="16F9A445" w14:textId="77777777" w:rsidR="00AA520E" w:rsidRDefault="00AA520E" w:rsidP="00AA520E">
      <w:pPr>
        <w:pStyle w:val="Odstavecseseznamem"/>
        <w:spacing w:after="0" w:line="240" w:lineRule="auto"/>
        <w:ind w:left="786" w:firstLine="630"/>
        <w:rPr>
          <w:rFonts w:eastAsia="Times New Roman" w:cs="Arial"/>
          <w:lang w:eastAsia="cs-CZ"/>
        </w:rPr>
      </w:pPr>
      <w:r>
        <w:rPr>
          <w:rFonts w:eastAsia="Times New Roman" w:cs="Arial"/>
          <w:lang w:eastAsia="cs-CZ"/>
        </w:rPr>
        <w:t xml:space="preserve">Do </w:t>
      </w:r>
      <w:proofErr w:type="gramStart"/>
      <w:r>
        <w:rPr>
          <w:rFonts w:eastAsia="Times New Roman" w:cs="Arial"/>
          <w:lang w:eastAsia="cs-CZ"/>
        </w:rPr>
        <w:t>15.11.2021</w:t>
      </w:r>
      <w:proofErr w:type="gramEnd"/>
    </w:p>
    <w:p w14:paraId="021FB327" w14:textId="77777777" w:rsidR="00AA520E" w:rsidRDefault="00AA520E" w:rsidP="00AA520E">
      <w:pPr>
        <w:pStyle w:val="Odstavecseseznamem"/>
        <w:spacing w:after="0" w:line="240" w:lineRule="auto"/>
        <w:ind w:left="1416"/>
        <w:rPr>
          <w:rFonts w:eastAsia="Times New Roman" w:cs="Arial"/>
          <w:lang w:eastAsia="cs-CZ"/>
        </w:rPr>
      </w:pPr>
      <w:r>
        <w:rPr>
          <w:rFonts w:eastAsia="Times New Roman" w:cs="Arial"/>
          <w:lang w:eastAsia="cs-CZ"/>
        </w:rPr>
        <w:t xml:space="preserve">Fakturována bude částka za </w:t>
      </w:r>
      <w:r w:rsidRPr="00071160">
        <w:rPr>
          <w:rFonts w:eastAsia="Times New Roman" w:cs="Arial"/>
          <w:lang w:eastAsia="cs-CZ"/>
        </w:rPr>
        <w:t>Realizac</w:t>
      </w:r>
      <w:r>
        <w:rPr>
          <w:rFonts w:eastAsia="Times New Roman" w:cs="Arial"/>
          <w:lang w:eastAsia="cs-CZ"/>
        </w:rPr>
        <w:t>i</w:t>
      </w:r>
      <w:r w:rsidRPr="00071160">
        <w:rPr>
          <w:rFonts w:eastAsia="Times New Roman" w:cs="Arial"/>
          <w:lang w:eastAsia="cs-CZ"/>
        </w:rPr>
        <w:t xml:space="preserve"> výsadby dřevin a založení travnatého pásu</w:t>
      </w:r>
      <w:r>
        <w:rPr>
          <w:rFonts w:eastAsia="Times New Roman" w:cs="Arial"/>
          <w:lang w:eastAsia="cs-CZ"/>
        </w:rPr>
        <w:t>, uvedená v příloze č. 4</w:t>
      </w:r>
    </w:p>
    <w:p w14:paraId="1528889B" w14:textId="77777777" w:rsidR="00AA520E" w:rsidRPr="00486C6F" w:rsidRDefault="00AA520E" w:rsidP="00AA520E">
      <w:pPr>
        <w:pStyle w:val="Odstavecseseznamem"/>
        <w:spacing w:after="0" w:line="240" w:lineRule="auto"/>
        <w:ind w:left="786"/>
        <w:rPr>
          <w:rFonts w:eastAsia="Times New Roman" w:cs="Arial"/>
          <w:lang w:eastAsia="cs-CZ"/>
        </w:rPr>
      </w:pPr>
    </w:p>
    <w:p w14:paraId="4F0D66F2" w14:textId="77777777" w:rsidR="00AA520E" w:rsidRDefault="00AA520E" w:rsidP="00AA520E">
      <w:pPr>
        <w:pStyle w:val="Odstavecseseznamem"/>
        <w:numPr>
          <w:ilvl w:val="0"/>
          <w:numId w:val="36"/>
        </w:numPr>
        <w:spacing w:after="0" w:line="240" w:lineRule="auto"/>
        <w:rPr>
          <w:rFonts w:eastAsia="Times New Roman" w:cs="Arial"/>
          <w:lang w:eastAsia="cs-CZ"/>
        </w:rPr>
      </w:pPr>
      <w:r>
        <w:rPr>
          <w:rFonts w:eastAsia="Times New Roman" w:cs="Arial"/>
          <w:lang w:eastAsia="cs-CZ"/>
        </w:rPr>
        <w:t>II. Etapa – výkon následné péče</w:t>
      </w:r>
    </w:p>
    <w:p w14:paraId="50332B14" w14:textId="77777777" w:rsidR="00AA520E" w:rsidRPr="00486C6F" w:rsidRDefault="00AA520E" w:rsidP="00AA520E">
      <w:pPr>
        <w:spacing w:after="0" w:line="240" w:lineRule="auto"/>
        <w:ind w:left="708" w:firstLine="708"/>
        <w:rPr>
          <w:rFonts w:eastAsia="Times New Roman" w:cs="Arial"/>
          <w:lang w:eastAsia="cs-CZ"/>
        </w:rPr>
      </w:pPr>
      <w:r w:rsidRPr="00486C6F">
        <w:rPr>
          <w:rFonts w:eastAsia="Times New Roman" w:cs="Arial"/>
          <w:lang w:eastAsia="cs-CZ"/>
        </w:rPr>
        <w:t xml:space="preserve">Do </w:t>
      </w:r>
      <w:proofErr w:type="gramStart"/>
      <w:r w:rsidRPr="00486C6F">
        <w:rPr>
          <w:rFonts w:eastAsia="Times New Roman" w:cs="Arial"/>
          <w:lang w:eastAsia="cs-CZ"/>
        </w:rPr>
        <w:t>15.11.202</w:t>
      </w:r>
      <w:r>
        <w:rPr>
          <w:rFonts w:eastAsia="Times New Roman" w:cs="Arial"/>
          <w:lang w:eastAsia="cs-CZ"/>
        </w:rPr>
        <w:t>6</w:t>
      </w:r>
      <w:proofErr w:type="gramEnd"/>
    </w:p>
    <w:p w14:paraId="56087DF3" w14:textId="77777777" w:rsidR="00AA520E" w:rsidRDefault="00AA520E" w:rsidP="00AA520E">
      <w:pPr>
        <w:pStyle w:val="Odstavecseseznamem"/>
        <w:spacing w:after="0" w:line="240" w:lineRule="auto"/>
        <w:ind w:left="1416" w:firstLine="15"/>
        <w:rPr>
          <w:rFonts w:eastAsia="Times New Roman" w:cs="Arial"/>
          <w:lang w:eastAsia="cs-CZ"/>
        </w:rPr>
      </w:pPr>
      <w:r>
        <w:rPr>
          <w:rFonts w:eastAsia="Times New Roman" w:cs="Arial"/>
          <w:lang w:eastAsia="cs-CZ"/>
        </w:rPr>
        <w:t>Fakturována bude částka za výkon následné péče v příslušném roce, uvedená v příloze č. 4, a to 1x ročně, vždy k datu 15. 11. příslušného roku</w:t>
      </w:r>
    </w:p>
    <w:p w14:paraId="1ED4AB65" w14:textId="77777777" w:rsidR="00AA520E" w:rsidRPr="00F01FED" w:rsidRDefault="00AA520E" w:rsidP="00AA520E">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5FC00C8B" w14:textId="77777777" w:rsidR="00AA520E" w:rsidRPr="00F01FED" w:rsidRDefault="00AA520E" w:rsidP="00AA520E">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5AE1BF1" w14:textId="77777777" w:rsidR="00AA520E" w:rsidRDefault="00AA520E" w:rsidP="00AA520E">
      <w:pPr>
        <w:overflowPunct w:val="0"/>
        <w:autoSpaceDE w:val="0"/>
        <w:autoSpaceDN w:val="0"/>
        <w:adjustRightInd w:val="0"/>
        <w:spacing w:after="0" w:line="320" w:lineRule="atLeast"/>
        <w:ind w:left="426"/>
        <w:jc w:val="both"/>
        <w:rPr>
          <w:rFonts w:eastAsia="Times New Roman" w:cs="Times New Roman"/>
          <w:b/>
          <w:lang w:eastAsia="cs-CZ"/>
        </w:rPr>
      </w:pP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Dolní Heršpice, </w:t>
      </w: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Horní Heršpice, </w:t>
      </w:r>
      <w:proofErr w:type="spellStart"/>
      <w:proofErr w:type="gramStart"/>
      <w:r>
        <w:rPr>
          <w:rFonts w:eastAsia="Times New Roman" w:cs="Arial"/>
          <w:lang w:eastAsia="cs-CZ"/>
        </w:rPr>
        <w:t>k.ú</w:t>
      </w:r>
      <w:proofErr w:type="spellEnd"/>
      <w:r>
        <w:rPr>
          <w:rFonts w:eastAsia="Times New Roman" w:cs="Arial"/>
          <w:lang w:eastAsia="cs-CZ"/>
        </w:rPr>
        <w:t>.</w:t>
      </w:r>
      <w:proofErr w:type="gramEnd"/>
      <w:r>
        <w:rPr>
          <w:rFonts w:eastAsia="Times New Roman" w:cs="Arial"/>
          <w:lang w:eastAsia="cs-CZ"/>
        </w:rPr>
        <w:t xml:space="preserve"> Komárov /MČ Brno – jih/</w:t>
      </w:r>
    </w:p>
    <w:p w14:paraId="6372D885" w14:textId="77777777" w:rsidR="00AA520E" w:rsidRPr="004212B9" w:rsidRDefault="00AA520E" w:rsidP="00AA520E">
      <w:pPr>
        <w:overflowPunct w:val="0"/>
        <w:autoSpaceDE w:val="0"/>
        <w:autoSpaceDN w:val="0"/>
        <w:adjustRightInd w:val="0"/>
        <w:spacing w:after="0" w:line="320" w:lineRule="atLeast"/>
        <w:ind w:left="426"/>
        <w:jc w:val="both"/>
        <w:rPr>
          <w:rFonts w:eastAsia="Times New Roman" w:cs="Times New Roman"/>
          <w:lang w:eastAsia="cs-CZ"/>
        </w:rPr>
      </w:pPr>
      <w:r w:rsidRPr="004212B9">
        <w:rPr>
          <w:rFonts w:eastAsia="Times New Roman" w:cs="Times New Roman"/>
          <w:lang w:eastAsia="cs-CZ"/>
        </w:rPr>
        <w:t>Jihomoravský kraj</w:t>
      </w:r>
    </w:p>
    <w:p w14:paraId="47E95CB4" w14:textId="77777777" w:rsidR="00AA520E" w:rsidRPr="00235155" w:rsidRDefault="00AA520E" w:rsidP="00AA520E">
      <w:pPr>
        <w:spacing w:before="240" w:after="0" w:line="240" w:lineRule="auto"/>
        <w:rPr>
          <w:b/>
          <w:u w:val="single"/>
        </w:rPr>
      </w:pPr>
      <w:r w:rsidRPr="00235155">
        <w:rPr>
          <w:b/>
          <w:u w:val="single"/>
        </w:rPr>
        <w:t>Způsob</w:t>
      </w:r>
      <w:r>
        <w:rPr>
          <w:b/>
          <w:u w:val="single"/>
        </w:rPr>
        <w:t xml:space="preserve"> provedení Díla (způsob plnění)</w:t>
      </w:r>
      <w:r w:rsidRPr="00235155">
        <w:rPr>
          <w:b/>
          <w:u w:val="single"/>
        </w:rPr>
        <w:t>:</w:t>
      </w:r>
    </w:p>
    <w:p w14:paraId="06334C20" w14:textId="535DAF55" w:rsidR="00AA520E" w:rsidRDefault="00AA520E" w:rsidP="00AA520E">
      <w:pPr>
        <w:spacing w:before="240" w:after="0" w:line="240" w:lineRule="auto"/>
      </w:pPr>
      <w:r>
        <w:t>-</w:t>
      </w:r>
      <w:r>
        <w:tab/>
      </w:r>
      <w:r w:rsidRPr="006E1A50">
        <w:t>V</w:t>
      </w:r>
      <w:r w:rsidRPr="00CA20C0">
        <w:t>ýsadba a následná péče o vysázené dřeviny</w:t>
      </w:r>
      <w:r>
        <w:t xml:space="preserve"> a travnaté pásy</w:t>
      </w:r>
      <w:r w:rsidRPr="00CA20C0">
        <w:t xml:space="preserve"> bude provedena v souladu a za podmínek stanovených Projektovou dokumentací zpracovanou společností FLORSTYL s.r.o., která je součástí zadávací dokumentace, a dále v souladu </w:t>
      </w:r>
      <w:r w:rsidRPr="00665DBA">
        <w:t>a za podmínek stanovených rozhodnutím</w:t>
      </w:r>
      <w:r w:rsidRPr="006E1A50">
        <w:t xml:space="preserve"> ÚMČ Brno – jih </w:t>
      </w:r>
      <w:proofErr w:type="gramStart"/>
      <w:r w:rsidRPr="006E1A50">
        <w:t>č.j.</w:t>
      </w:r>
      <w:proofErr w:type="gramEnd"/>
      <w:r w:rsidRPr="006E1A50">
        <w:t>: MCBJIH</w:t>
      </w:r>
      <w:r w:rsidRPr="00B110DD">
        <w:t>/07698/2019</w:t>
      </w:r>
      <w:r w:rsidRPr="006E1A50">
        <w:t xml:space="preserve">/Rus ze dne 22.8.2019 a rozhodnutí OŽP MMB </w:t>
      </w:r>
      <w:proofErr w:type="gramStart"/>
      <w:r w:rsidRPr="006E1A50">
        <w:t>č.j.</w:t>
      </w:r>
      <w:proofErr w:type="gramEnd"/>
      <w:r w:rsidRPr="006E1A50">
        <w:t xml:space="preserve">: MMB/0427971/2019/Nav ze dne </w:t>
      </w:r>
      <w:proofErr w:type="gramStart"/>
      <w:r w:rsidRPr="006E1A50">
        <w:t>11.11.2019</w:t>
      </w:r>
      <w:proofErr w:type="gramEnd"/>
    </w:p>
    <w:p w14:paraId="533334BF" w14:textId="77777777" w:rsidR="00AD7653" w:rsidRPr="001C4B1D" w:rsidRDefault="00AD7653" w:rsidP="00B72613">
      <w:pPr>
        <w:pStyle w:val="Nadpisbezsl1-2"/>
        <w:rPr>
          <w:ins w:id="1" w:author="Foldyna Jan, Mgr." w:date="2021-07-12T14:19:00Z"/>
          <w:rFonts w:asciiTheme="minorHAnsi" w:hAnsiTheme="minorHAnsi"/>
          <w:sz w:val="18"/>
          <w:szCs w:val="18"/>
        </w:rPr>
        <w:sectPr w:rsidR="00AD7653" w:rsidRPr="001C4B1D" w:rsidSect="00045FE9">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1111B" w:rsidRPr="00F95FBD" w14:paraId="4772827B" w14:textId="77777777" w:rsidTr="00B111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B1111B" w:rsidRPr="00F95FBD" w:rsidRDefault="00B1111B" w:rsidP="00B1111B">
            <w:pPr>
              <w:pStyle w:val="Tabulka"/>
              <w:rPr>
                <w:rStyle w:val="Nadpisvtabulce"/>
              </w:rPr>
            </w:pPr>
            <w:r w:rsidRPr="00F95FBD">
              <w:rPr>
                <w:rStyle w:val="Nadpisvtabulce"/>
              </w:rPr>
              <w:t>Jméno a příjmení</w:t>
            </w:r>
          </w:p>
        </w:tc>
        <w:tc>
          <w:tcPr>
            <w:tcW w:w="5812" w:type="dxa"/>
            <w:vAlign w:val="center"/>
          </w:tcPr>
          <w:p w14:paraId="4931D7E4" w14:textId="247356BB" w:rsidR="00B1111B" w:rsidRPr="00B1111B" w:rsidRDefault="00B1111B" w:rsidP="00B1111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1111B">
              <w:rPr>
                <w:sz w:val="18"/>
              </w:rPr>
              <w:t>Ing. Miroslav Bocák, ředitel Stavební správy východ</w:t>
            </w:r>
          </w:p>
        </w:tc>
      </w:tr>
      <w:tr w:rsidR="00B1111B" w:rsidRPr="00F95FBD" w14:paraId="7E95C1B9" w14:textId="77777777" w:rsidTr="00B111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B1111B" w:rsidRPr="00F95FBD" w:rsidRDefault="00B1111B" w:rsidP="00B1111B">
            <w:pPr>
              <w:pStyle w:val="Tabulka"/>
              <w:rPr>
                <w:sz w:val="18"/>
              </w:rPr>
            </w:pPr>
            <w:r w:rsidRPr="00F95FBD">
              <w:rPr>
                <w:sz w:val="18"/>
              </w:rPr>
              <w:t>Adresa</w:t>
            </w:r>
          </w:p>
        </w:tc>
        <w:tc>
          <w:tcPr>
            <w:tcW w:w="5812" w:type="dxa"/>
            <w:vAlign w:val="center"/>
          </w:tcPr>
          <w:p w14:paraId="210EE78C" w14:textId="77D31334" w:rsidR="00B1111B" w:rsidRPr="00B1111B" w:rsidRDefault="00B1111B" w:rsidP="00B111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1111B">
              <w:rPr>
                <w:sz w:val="18"/>
              </w:rPr>
              <w:t>Nerudova 773/1, 779 00 Olomouc</w:t>
            </w:r>
          </w:p>
        </w:tc>
      </w:tr>
      <w:tr w:rsidR="00B1111B" w:rsidRPr="00F95FBD" w14:paraId="137C2756" w14:textId="77777777" w:rsidTr="00B111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B1111B" w:rsidRPr="00F95FBD" w:rsidRDefault="00B1111B" w:rsidP="00B1111B">
            <w:pPr>
              <w:pStyle w:val="Tabulka"/>
              <w:rPr>
                <w:sz w:val="18"/>
              </w:rPr>
            </w:pPr>
            <w:r w:rsidRPr="00F95FBD">
              <w:rPr>
                <w:sz w:val="18"/>
              </w:rPr>
              <w:t>E-mail</w:t>
            </w:r>
          </w:p>
        </w:tc>
        <w:tc>
          <w:tcPr>
            <w:tcW w:w="5812" w:type="dxa"/>
            <w:vAlign w:val="center"/>
          </w:tcPr>
          <w:p w14:paraId="47A7048A" w14:textId="7794B8D5" w:rsidR="00B1111B" w:rsidRPr="00B1111B" w:rsidRDefault="00632CBF" w:rsidP="00B111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B1111B" w:rsidRPr="00B1111B">
                <w:rPr>
                  <w:rStyle w:val="Hypertextovodkaz"/>
                  <w:sz w:val="18"/>
                </w:rPr>
                <w:t>Bocak</w:t>
              </w:r>
              <w:r w:rsidR="00B1111B" w:rsidRPr="00B1111B">
                <w:rPr>
                  <w:rStyle w:val="Hypertextovodkaz"/>
                  <w:noProof w:val="0"/>
                  <w:sz w:val="18"/>
                </w:rPr>
                <w:t>@spravazeleznic.cz</w:t>
              </w:r>
            </w:hyperlink>
          </w:p>
        </w:tc>
      </w:tr>
      <w:tr w:rsidR="00B1111B" w:rsidRPr="00F95FBD" w14:paraId="61C74B19" w14:textId="77777777" w:rsidTr="00B111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B1111B" w:rsidRPr="00F95FBD" w:rsidRDefault="00B1111B" w:rsidP="00B1111B">
            <w:pPr>
              <w:pStyle w:val="Tabulka"/>
              <w:rPr>
                <w:sz w:val="18"/>
              </w:rPr>
            </w:pPr>
            <w:r w:rsidRPr="00F95FBD">
              <w:rPr>
                <w:sz w:val="18"/>
              </w:rPr>
              <w:t>Telefon</w:t>
            </w:r>
          </w:p>
        </w:tc>
        <w:tc>
          <w:tcPr>
            <w:tcW w:w="5812" w:type="dxa"/>
            <w:vAlign w:val="center"/>
          </w:tcPr>
          <w:p w14:paraId="7C2CF4E0" w14:textId="1F83C8D4" w:rsidR="00B1111B" w:rsidRPr="00B1111B" w:rsidRDefault="00B1111B" w:rsidP="00B111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1111B">
              <w:rPr>
                <w:sz w:val="18"/>
              </w:rPr>
              <w:t>+420 606 780 184</w:t>
            </w:r>
          </w:p>
        </w:tc>
      </w:tr>
    </w:tbl>
    <w:p w14:paraId="3598E7E2" w14:textId="5D2AEDDF" w:rsidR="002038D5" w:rsidRDefault="002038D5" w:rsidP="00502690">
      <w:pPr>
        <w:pStyle w:val="Textbezodsazen"/>
      </w:pPr>
    </w:p>
    <w:p w14:paraId="4DA0D970" w14:textId="77777777" w:rsidR="008813CE" w:rsidRDefault="008813CE" w:rsidP="008813CE">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13CE" w14:paraId="16FB3F6F" w14:textId="77777777" w:rsidTr="008813C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EC27308" w14:textId="77777777" w:rsidR="008813CE" w:rsidRDefault="008813CE">
            <w:pPr>
              <w:pStyle w:val="Tabulka"/>
              <w:rPr>
                <w:rStyle w:val="Nadpisvtabulce"/>
              </w:rPr>
            </w:pPr>
            <w:r>
              <w:rPr>
                <w:rStyle w:val="Nadpisvtabulce"/>
              </w:rPr>
              <w:t>Jméno a příjmení</w:t>
            </w:r>
          </w:p>
        </w:tc>
        <w:tc>
          <w:tcPr>
            <w:tcW w:w="5812" w:type="dxa"/>
            <w:vAlign w:val="center"/>
            <w:hideMark/>
          </w:tcPr>
          <w:p w14:paraId="74C3CF79" w14:textId="2B310E49" w:rsidR="008813CE" w:rsidRDefault="008813CE" w:rsidP="008813CE">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Mgr. Jan Foldyna, právník Stavební správy východ</w:t>
            </w:r>
          </w:p>
        </w:tc>
      </w:tr>
      <w:tr w:rsidR="008813CE" w14:paraId="723C7C7D" w14:textId="77777777" w:rsidTr="008813C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BD3D25" w14:textId="77777777" w:rsidR="008813CE" w:rsidRDefault="008813CE">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vAlign w:val="center"/>
            <w:hideMark/>
          </w:tcPr>
          <w:p w14:paraId="59DF9AA4" w14:textId="77777777" w:rsidR="008813CE" w:rsidRDefault="008813C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Nerudova 773/1, 779 00 Olomouc</w:t>
            </w:r>
          </w:p>
        </w:tc>
      </w:tr>
      <w:tr w:rsidR="008813CE" w14:paraId="64C6FF1A" w14:textId="77777777" w:rsidTr="008813C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580AB5E" w14:textId="77777777" w:rsidR="008813CE" w:rsidRDefault="008813CE" w:rsidP="008813CE">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vAlign w:val="center"/>
          </w:tcPr>
          <w:p w14:paraId="043AF49E" w14:textId="312A7840" w:rsidR="008813CE" w:rsidRPr="008813CE" w:rsidRDefault="00632CBF" w:rsidP="008813CE">
            <w:pPr>
              <w:pStyle w:val="Tabulka"/>
              <w:cnfStyle w:val="000000000000" w:firstRow="0" w:lastRow="0" w:firstColumn="0" w:lastColumn="0" w:oddVBand="0" w:evenVBand="0" w:oddHBand="0" w:evenHBand="0" w:firstRowFirstColumn="0" w:firstRowLastColumn="0" w:lastRowFirstColumn="0" w:lastRowLastColumn="0"/>
              <w:rPr>
                <w:rStyle w:val="Hypertextovodkaz"/>
              </w:rPr>
            </w:pPr>
            <w:hyperlink r:id="rId27" w:history="1">
              <w:r w:rsidR="008813CE" w:rsidRPr="008813CE">
                <w:rPr>
                  <w:rStyle w:val="Hypertextovodkaz"/>
                  <w:sz w:val="18"/>
                </w:rPr>
                <w:t>FoldynaJ@spravazeleznic.cz</w:t>
              </w:r>
            </w:hyperlink>
          </w:p>
        </w:tc>
      </w:tr>
      <w:tr w:rsidR="008813CE" w14:paraId="508B345D" w14:textId="77777777" w:rsidTr="008813C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358101" w14:textId="77777777" w:rsidR="008813CE" w:rsidRDefault="008813CE" w:rsidP="008813CE">
            <w:pPr>
              <w:pStyle w:val="Tabulka"/>
              <w:rPr>
                <w:sz w:val="18"/>
              </w:rPr>
            </w:pPr>
            <w:r>
              <w:rPr>
                <w:sz w:val="18"/>
              </w:rPr>
              <w:t>Telefon</w:t>
            </w:r>
          </w:p>
        </w:tc>
        <w:tc>
          <w:tcPr>
            <w:tcW w:w="5812" w:type="dxa"/>
            <w:tcBorders>
              <w:top w:val="single" w:sz="2" w:space="0" w:color="auto"/>
              <w:left w:val="single" w:sz="2" w:space="0" w:color="auto"/>
              <w:bottom w:val="nil"/>
              <w:right w:val="nil"/>
            </w:tcBorders>
            <w:vAlign w:val="center"/>
          </w:tcPr>
          <w:p w14:paraId="3CA2E72B" w14:textId="455400C6" w:rsidR="008813CE" w:rsidRPr="008813CE" w:rsidRDefault="008813CE" w:rsidP="008813CE">
            <w:pPr>
              <w:pStyle w:val="Tabulka"/>
              <w:cnfStyle w:val="000000000000" w:firstRow="0" w:lastRow="0" w:firstColumn="0" w:lastColumn="0" w:oddVBand="0" w:evenVBand="0" w:oddHBand="0" w:evenHBand="0" w:firstRowFirstColumn="0" w:firstRowLastColumn="0" w:lastRowFirstColumn="0" w:lastRowLastColumn="0"/>
              <w:rPr>
                <w:sz w:val="18"/>
              </w:rPr>
            </w:pPr>
            <w:r w:rsidRPr="008813CE">
              <w:rPr>
                <w:sz w:val="18"/>
              </w:rPr>
              <w:t>+420 601 160 009</w:t>
            </w:r>
          </w:p>
        </w:tc>
      </w:tr>
    </w:tbl>
    <w:p w14:paraId="5FC11C9D" w14:textId="77777777" w:rsidR="008813CE" w:rsidRDefault="008813CE" w:rsidP="00502690">
      <w:pPr>
        <w:pStyle w:val="Textbezodsazen"/>
      </w:pPr>
    </w:p>
    <w:p w14:paraId="048D2BB5" w14:textId="77777777" w:rsidR="00B1111B" w:rsidRPr="00F95FBD" w:rsidRDefault="00B1111B"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67DE69F" w:rsidR="002038D5" w:rsidRPr="00B1111B" w:rsidRDefault="000415B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B1111B">
              <w:rPr>
                <w:sz w:val="18"/>
              </w:rPr>
              <w:t>Ing. Kazimír Horák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643CAF38" w:rsidR="002038D5" w:rsidRPr="00B1111B" w:rsidRDefault="00B1111B"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1111B">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1C4B1D" w:rsidRDefault="002038D5" w:rsidP="002038D5">
            <w:pPr>
              <w:pStyle w:val="Tabulka"/>
              <w:rPr>
                <w:sz w:val="18"/>
              </w:rPr>
            </w:pPr>
            <w:r w:rsidRPr="001C4B1D">
              <w:rPr>
                <w:sz w:val="18"/>
              </w:rPr>
              <w:t>E-mail</w:t>
            </w:r>
          </w:p>
        </w:tc>
        <w:tc>
          <w:tcPr>
            <w:tcW w:w="5812" w:type="dxa"/>
          </w:tcPr>
          <w:p w14:paraId="37455460" w14:textId="30C8E1BB" w:rsidR="002038D5" w:rsidRPr="001C4B1D" w:rsidRDefault="001C4B1D" w:rsidP="002038D5">
            <w:pPr>
              <w:pStyle w:val="Tabulka"/>
              <w:cnfStyle w:val="000000000000" w:firstRow="0" w:lastRow="0" w:firstColumn="0" w:lastColumn="0" w:oddVBand="0" w:evenVBand="0" w:oddHBand="0" w:evenHBand="0" w:firstRowFirstColumn="0" w:firstRowLastColumn="0" w:lastRowFirstColumn="0" w:lastRowLastColumn="0"/>
              <w:rPr>
                <w:rStyle w:val="Hypertextovodkaz"/>
                <w:sz w:val="18"/>
              </w:rPr>
            </w:pPr>
            <w:r>
              <w:rPr>
                <w:rStyle w:val="Hypertextovodkaz"/>
                <w:sz w:val="18"/>
              </w:rPr>
              <w:t>H</w:t>
            </w:r>
            <w:r w:rsidR="000415B2" w:rsidRPr="001C4B1D">
              <w:rPr>
                <w:rStyle w:val="Hypertextovodkaz"/>
                <w:sz w:val="18"/>
              </w:rPr>
              <w:t>orakk@spravazeleznic.cz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55A937C5" w:rsidR="002038D5" w:rsidRPr="00B1111B" w:rsidRDefault="000415B2"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1111B">
              <w:rPr>
                <w:sz w:val="18"/>
              </w:rPr>
              <w:t>+420 724 932 375</w:t>
            </w:r>
          </w:p>
        </w:tc>
      </w:tr>
    </w:tbl>
    <w:p w14:paraId="18F27A99" w14:textId="77777777" w:rsidR="002038D5" w:rsidRPr="00F95FBD" w:rsidRDefault="002038D5" w:rsidP="002038D5">
      <w:pPr>
        <w:pStyle w:val="Textbezodsazen"/>
      </w:pPr>
    </w:p>
    <w:p w14:paraId="45FB23BC" w14:textId="77777777" w:rsidR="002038D5" w:rsidRPr="00F95FBD" w:rsidRDefault="002038D5" w:rsidP="002038D5">
      <w:pPr>
        <w:pStyle w:val="Textbezodsazen"/>
      </w:pPr>
    </w:p>
    <w:p w14:paraId="4E96CA19" w14:textId="023B9130"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71EC564E" w:rsidR="002038D5" w:rsidRPr="00B1111B" w:rsidRDefault="00B1111B"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1111B">
              <w:rPr>
                <w:highlight w:val="green"/>
              </w:rPr>
              <w:fldChar w:fldCharType="begin"/>
            </w:r>
            <w:r w:rsidRPr="00B1111B">
              <w:rPr>
                <w:sz w:val="18"/>
                <w:highlight w:val="green"/>
              </w:rPr>
              <w:instrText xml:space="preserve"> MACROBUTTON  VložitŠirokouMezeru "[VLOŽÍ OBJEDNATEL]" </w:instrText>
            </w:r>
            <w:r w:rsidRPr="00B1111B">
              <w:rPr>
                <w:highlight w:val="green"/>
              </w:rPr>
              <w:fldChar w:fldCharType="end"/>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038D5D1A" w:rsidR="002038D5" w:rsidRPr="00B1111B" w:rsidRDefault="00B111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1111B">
              <w:rPr>
                <w:highlight w:val="green"/>
              </w:rPr>
              <w:fldChar w:fldCharType="begin"/>
            </w:r>
            <w:r w:rsidRPr="00B1111B">
              <w:rPr>
                <w:sz w:val="18"/>
                <w:highlight w:val="green"/>
              </w:rPr>
              <w:instrText xml:space="preserve"> MACROBUTTON  VložitŠirokouMezeru "[VLOŽÍ OBJEDNATEL]" </w:instrText>
            </w:r>
            <w:r w:rsidRPr="00B1111B">
              <w:rPr>
                <w:highlight w:val="green"/>
              </w:rPr>
              <w:fldChar w:fldCharType="end"/>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10373896" w:rsidR="002038D5" w:rsidRPr="00B1111B" w:rsidRDefault="00B111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1111B">
              <w:rPr>
                <w:highlight w:val="green"/>
              </w:rPr>
              <w:fldChar w:fldCharType="begin"/>
            </w:r>
            <w:r w:rsidRPr="00B1111B">
              <w:rPr>
                <w:sz w:val="18"/>
                <w:highlight w:val="green"/>
              </w:rPr>
              <w:instrText xml:space="preserve"> MACROBUTTON  VložitŠirokouMezeru "[VLOŽÍ OBJEDNATEL]" </w:instrText>
            </w:r>
            <w:r w:rsidRPr="00B1111B">
              <w:rPr>
                <w:highlight w:val="green"/>
              </w:rPr>
              <w:fldChar w:fldCharType="end"/>
            </w:r>
            <w:r w:rsidR="002038D5" w:rsidRPr="00B1111B">
              <w:rPr>
                <w:sz w:val="18"/>
                <w:highlight w:val="green"/>
              </w:rPr>
              <w:t>]</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44D071F8" w:rsidR="002038D5" w:rsidRPr="00B1111B" w:rsidRDefault="00B111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1111B">
              <w:rPr>
                <w:highlight w:val="green"/>
              </w:rPr>
              <w:fldChar w:fldCharType="begin"/>
            </w:r>
            <w:r w:rsidRPr="00B1111B">
              <w:rPr>
                <w:sz w:val="18"/>
                <w:highlight w:val="green"/>
              </w:rPr>
              <w:instrText xml:space="preserve"> MACROBUTTON  VložitŠirokouMezeru "[VLOŽÍ OBJEDNATEL]" </w:instrText>
            </w:r>
            <w:r w:rsidRPr="00B1111B">
              <w:rPr>
                <w:highlight w:val="green"/>
              </w:rPr>
              <w:fldChar w:fldCharType="end"/>
            </w:r>
          </w:p>
        </w:tc>
      </w:tr>
    </w:tbl>
    <w:p w14:paraId="62BF9F5E" w14:textId="77777777" w:rsidR="002038D5" w:rsidRDefault="002038D5" w:rsidP="002038D5">
      <w:pPr>
        <w:pStyle w:val="Textbezodsazen"/>
      </w:pPr>
    </w:p>
    <w:p w14:paraId="0EBD6E6B" w14:textId="75B3744A" w:rsidR="006A67D6" w:rsidRDefault="006A67D6" w:rsidP="002038D5">
      <w:pPr>
        <w:pStyle w:val="Textbezodsazen"/>
      </w:pPr>
    </w:p>
    <w:p w14:paraId="00812F67" w14:textId="623083CD" w:rsidR="001C4B1D" w:rsidRDefault="001C4B1D" w:rsidP="002038D5">
      <w:pPr>
        <w:pStyle w:val="Textbezodsazen"/>
      </w:pPr>
    </w:p>
    <w:p w14:paraId="7A3D416F" w14:textId="15A0F587" w:rsidR="001C4B1D" w:rsidRDefault="001C4B1D" w:rsidP="002038D5">
      <w:pPr>
        <w:pStyle w:val="Textbezodsazen"/>
      </w:pPr>
    </w:p>
    <w:p w14:paraId="5AF7F789" w14:textId="64C510B8" w:rsidR="001C4B1D" w:rsidRDefault="001C4B1D" w:rsidP="002038D5">
      <w:pPr>
        <w:pStyle w:val="Textbezodsazen"/>
      </w:pPr>
    </w:p>
    <w:p w14:paraId="771F466C" w14:textId="03D59910" w:rsidR="001C4B1D" w:rsidRDefault="001C4B1D" w:rsidP="002038D5">
      <w:pPr>
        <w:pStyle w:val="Textbezodsazen"/>
      </w:pPr>
    </w:p>
    <w:p w14:paraId="345DA06D" w14:textId="71ED427E" w:rsidR="001C4B1D" w:rsidRDefault="001C4B1D" w:rsidP="002038D5">
      <w:pPr>
        <w:pStyle w:val="Textbezodsazen"/>
      </w:pPr>
    </w:p>
    <w:p w14:paraId="361CC832" w14:textId="77777777" w:rsidR="001C4B1D" w:rsidRDefault="001C4B1D"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2E34F5E"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1111B">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43A07516"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1111B">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9D67A94" w:rsidR="00047B05" w:rsidRPr="00047B05" w:rsidRDefault="00047B05" w:rsidP="00165977">
      <w:pPr>
        <w:pStyle w:val="Tabulka"/>
        <w:rPr>
          <w:color w:val="FF0000"/>
        </w:rPr>
      </w:pPr>
    </w:p>
    <w:p w14:paraId="40200FA7" w14:textId="01DB34CE" w:rsidR="002038D5" w:rsidRPr="00B1111B" w:rsidRDefault="00B1111B" w:rsidP="00165977">
      <w:pPr>
        <w:pStyle w:val="Nadpistabulky"/>
        <w:rPr>
          <w:sz w:val="18"/>
          <w:szCs w:val="18"/>
        </w:rPr>
      </w:pPr>
      <w:r w:rsidRPr="00B1111B">
        <w:rPr>
          <w:sz w:val="18"/>
          <w:szCs w:val="18"/>
        </w:rPr>
        <w:t>Vedoucí prací</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B1111B" w:rsidRDefault="002038D5" w:rsidP="00165977">
            <w:pPr>
              <w:pStyle w:val="Tabulka"/>
              <w:rPr>
                <w:rStyle w:val="Nadpisvtabulce"/>
              </w:rPr>
            </w:pPr>
            <w:r w:rsidRPr="00B1111B">
              <w:rPr>
                <w:rStyle w:val="Nadpisvtabulce"/>
              </w:rPr>
              <w:t>Jméno a příjmení</w:t>
            </w:r>
          </w:p>
        </w:tc>
        <w:tc>
          <w:tcPr>
            <w:tcW w:w="5812" w:type="dxa"/>
          </w:tcPr>
          <w:p w14:paraId="498FF45C" w14:textId="61B63976"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B1111B">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B1111B" w:rsidRDefault="002038D5" w:rsidP="00165977">
            <w:pPr>
              <w:pStyle w:val="Tabulka"/>
              <w:rPr>
                <w:sz w:val="18"/>
              </w:rPr>
            </w:pPr>
            <w:r w:rsidRPr="00B1111B">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B1111B" w:rsidRDefault="002038D5" w:rsidP="00165977">
            <w:pPr>
              <w:pStyle w:val="Tabulka"/>
              <w:rPr>
                <w:sz w:val="18"/>
              </w:rPr>
            </w:pPr>
            <w:r w:rsidRPr="00B1111B">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B1111B" w:rsidRDefault="002038D5" w:rsidP="00165977">
            <w:pPr>
              <w:pStyle w:val="Tabulka"/>
              <w:rPr>
                <w:sz w:val="18"/>
              </w:rPr>
            </w:pPr>
            <w:r w:rsidRPr="00B1111B">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3C39042E" w14:textId="65FE8741" w:rsidR="00B1111B" w:rsidRPr="00F95FBD" w:rsidRDefault="00B1111B" w:rsidP="00B1111B">
      <w:pPr>
        <w:pStyle w:val="Nadpistabulky"/>
        <w:rPr>
          <w:sz w:val="18"/>
          <w:szCs w:val="18"/>
        </w:rPr>
      </w:pPr>
      <w:r>
        <w:rPr>
          <w:sz w:val="18"/>
          <w:szCs w:val="18"/>
        </w:rPr>
        <w:t>Technik sadových úprav</w:t>
      </w:r>
    </w:p>
    <w:tbl>
      <w:tblPr>
        <w:tblStyle w:val="Mkatabulky"/>
        <w:tblW w:w="8868" w:type="dxa"/>
        <w:tblLook w:val="04A0" w:firstRow="1" w:lastRow="0" w:firstColumn="1" w:lastColumn="0" w:noHBand="0" w:noVBand="1"/>
      </w:tblPr>
      <w:tblGrid>
        <w:gridCol w:w="3056"/>
        <w:gridCol w:w="5812"/>
      </w:tblGrid>
      <w:tr w:rsidR="00B1111B" w:rsidRPr="00F95FBD" w14:paraId="12B2A80D" w14:textId="77777777" w:rsidTr="00C77C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622ECD" w14:textId="77777777" w:rsidR="00B1111B" w:rsidRPr="00F95FBD" w:rsidRDefault="00B1111B" w:rsidP="00C77CBB">
            <w:pPr>
              <w:pStyle w:val="Tabulka"/>
              <w:keepNext/>
              <w:rPr>
                <w:rStyle w:val="Nadpisvtabulce"/>
              </w:rPr>
            </w:pPr>
            <w:r w:rsidRPr="00F95FBD">
              <w:rPr>
                <w:rStyle w:val="Nadpisvtabulce"/>
              </w:rPr>
              <w:t>Jméno a příjmení</w:t>
            </w:r>
          </w:p>
        </w:tc>
        <w:tc>
          <w:tcPr>
            <w:tcW w:w="5812" w:type="dxa"/>
          </w:tcPr>
          <w:p w14:paraId="3BAA635D" w14:textId="728FBB1A" w:rsidR="00B1111B" w:rsidRPr="00F95FBD" w:rsidRDefault="00B1111B" w:rsidP="00C77CBB">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B1111B" w:rsidRPr="00F95FBD" w14:paraId="64413C4A"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6AE5B637" w14:textId="77777777" w:rsidR="00B1111B" w:rsidRPr="00F95FBD" w:rsidRDefault="00B1111B" w:rsidP="00C77CBB">
            <w:pPr>
              <w:pStyle w:val="Tabulka"/>
              <w:keepNext/>
              <w:rPr>
                <w:sz w:val="18"/>
              </w:rPr>
            </w:pPr>
            <w:r w:rsidRPr="00F95FBD">
              <w:rPr>
                <w:sz w:val="18"/>
              </w:rPr>
              <w:t>Adresa</w:t>
            </w:r>
          </w:p>
        </w:tc>
        <w:tc>
          <w:tcPr>
            <w:tcW w:w="5812" w:type="dxa"/>
          </w:tcPr>
          <w:p w14:paraId="098C3E5D" w14:textId="77777777" w:rsidR="00B1111B" w:rsidRPr="00F95FBD" w:rsidRDefault="00B1111B" w:rsidP="00C77CB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1111B" w:rsidRPr="00F95FBD" w14:paraId="1F9FF56A"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35B2E02A" w14:textId="77777777" w:rsidR="00B1111B" w:rsidRPr="00F95FBD" w:rsidRDefault="00B1111B" w:rsidP="00C77CBB">
            <w:pPr>
              <w:pStyle w:val="Tabulka"/>
              <w:keepNext/>
              <w:rPr>
                <w:sz w:val="18"/>
              </w:rPr>
            </w:pPr>
            <w:r w:rsidRPr="00F95FBD">
              <w:rPr>
                <w:sz w:val="18"/>
              </w:rPr>
              <w:t>E-mail</w:t>
            </w:r>
          </w:p>
        </w:tc>
        <w:tc>
          <w:tcPr>
            <w:tcW w:w="5812" w:type="dxa"/>
          </w:tcPr>
          <w:p w14:paraId="2A4E79B6" w14:textId="77777777" w:rsidR="00B1111B" w:rsidRPr="00F95FBD" w:rsidRDefault="00B1111B" w:rsidP="00C77CB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1111B" w:rsidRPr="00F95FBD" w14:paraId="5A1C2705"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5696A31F" w14:textId="77777777" w:rsidR="00B1111B" w:rsidRPr="00F95FBD" w:rsidRDefault="00B1111B" w:rsidP="00C77CBB">
            <w:pPr>
              <w:pStyle w:val="Tabulka"/>
              <w:rPr>
                <w:sz w:val="18"/>
              </w:rPr>
            </w:pPr>
            <w:r w:rsidRPr="00F95FBD">
              <w:rPr>
                <w:sz w:val="18"/>
              </w:rPr>
              <w:t>Telefon</w:t>
            </w:r>
          </w:p>
        </w:tc>
        <w:tc>
          <w:tcPr>
            <w:tcW w:w="5812" w:type="dxa"/>
          </w:tcPr>
          <w:p w14:paraId="6BFCBE44" w14:textId="77777777" w:rsidR="00B1111B" w:rsidRPr="00F95FBD" w:rsidRDefault="00B1111B" w:rsidP="00C77CB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D70E2F" w14:textId="77777777" w:rsidR="00B1111B" w:rsidRDefault="00B1111B" w:rsidP="004436EE">
      <w:pPr>
        <w:pStyle w:val="Textbezodsazen"/>
      </w:pPr>
    </w:p>
    <w:p w14:paraId="2A208B71" w14:textId="33423420" w:rsidR="001C4B1D" w:rsidRPr="00F95FBD" w:rsidRDefault="001C4B1D" w:rsidP="001C4B1D">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C4B1D" w:rsidRPr="00F95FBD" w14:paraId="2E37D78C" w14:textId="77777777" w:rsidTr="00C77C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924771" w14:textId="77777777" w:rsidR="001C4B1D" w:rsidRPr="00F95FBD" w:rsidRDefault="001C4B1D" w:rsidP="00C77CBB">
            <w:pPr>
              <w:pStyle w:val="Tabulka"/>
              <w:keepNext/>
              <w:rPr>
                <w:rStyle w:val="Nadpisvtabulce"/>
              </w:rPr>
            </w:pPr>
            <w:r w:rsidRPr="00F95FBD">
              <w:rPr>
                <w:rStyle w:val="Nadpisvtabulce"/>
              </w:rPr>
              <w:t>Jméno a příjmení</w:t>
            </w:r>
          </w:p>
        </w:tc>
        <w:tc>
          <w:tcPr>
            <w:tcW w:w="5812" w:type="dxa"/>
          </w:tcPr>
          <w:p w14:paraId="2FCB8847" w14:textId="77777777" w:rsidR="001C4B1D" w:rsidRPr="00F95FBD" w:rsidRDefault="001C4B1D" w:rsidP="00C77CBB">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1C4B1D" w:rsidRPr="00F95FBD" w14:paraId="592661A5"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2F54E1D7" w14:textId="77777777" w:rsidR="001C4B1D" w:rsidRPr="00F95FBD" w:rsidRDefault="001C4B1D" w:rsidP="00C77CBB">
            <w:pPr>
              <w:pStyle w:val="Tabulka"/>
              <w:keepNext/>
              <w:rPr>
                <w:sz w:val="18"/>
              </w:rPr>
            </w:pPr>
            <w:r w:rsidRPr="00F95FBD">
              <w:rPr>
                <w:sz w:val="18"/>
              </w:rPr>
              <w:t>Adresa</w:t>
            </w:r>
          </w:p>
        </w:tc>
        <w:tc>
          <w:tcPr>
            <w:tcW w:w="5812" w:type="dxa"/>
          </w:tcPr>
          <w:p w14:paraId="6668AF9F" w14:textId="77777777" w:rsidR="001C4B1D" w:rsidRPr="00F95FBD" w:rsidRDefault="001C4B1D" w:rsidP="00C77CB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C4B1D" w:rsidRPr="00F95FBD" w14:paraId="1BC8F808"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307CCC96" w14:textId="77777777" w:rsidR="001C4B1D" w:rsidRPr="00F95FBD" w:rsidRDefault="001C4B1D" w:rsidP="00C77CBB">
            <w:pPr>
              <w:pStyle w:val="Tabulka"/>
              <w:keepNext/>
              <w:rPr>
                <w:sz w:val="18"/>
              </w:rPr>
            </w:pPr>
            <w:r w:rsidRPr="00F95FBD">
              <w:rPr>
                <w:sz w:val="18"/>
              </w:rPr>
              <w:t>E-mail</w:t>
            </w:r>
          </w:p>
        </w:tc>
        <w:tc>
          <w:tcPr>
            <w:tcW w:w="5812" w:type="dxa"/>
          </w:tcPr>
          <w:p w14:paraId="3EC16192" w14:textId="77777777" w:rsidR="001C4B1D" w:rsidRPr="00F95FBD" w:rsidRDefault="001C4B1D" w:rsidP="00C77CB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C4B1D" w:rsidRPr="00F95FBD" w14:paraId="43CD7B66" w14:textId="77777777" w:rsidTr="00C77CBB">
        <w:tc>
          <w:tcPr>
            <w:cnfStyle w:val="001000000000" w:firstRow="0" w:lastRow="0" w:firstColumn="1" w:lastColumn="0" w:oddVBand="0" w:evenVBand="0" w:oddHBand="0" w:evenHBand="0" w:firstRowFirstColumn="0" w:firstRowLastColumn="0" w:lastRowFirstColumn="0" w:lastRowLastColumn="0"/>
            <w:tcW w:w="3056" w:type="dxa"/>
          </w:tcPr>
          <w:p w14:paraId="07E00428" w14:textId="77777777" w:rsidR="001C4B1D" w:rsidRPr="00F95FBD" w:rsidRDefault="001C4B1D" w:rsidP="00C77CBB">
            <w:pPr>
              <w:pStyle w:val="Tabulka"/>
              <w:rPr>
                <w:sz w:val="18"/>
              </w:rPr>
            </w:pPr>
            <w:r w:rsidRPr="00F95FBD">
              <w:rPr>
                <w:sz w:val="18"/>
              </w:rPr>
              <w:t>Telefon</w:t>
            </w:r>
          </w:p>
        </w:tc>
        <w:tc>
          <w:tcPr>
            <w:tcW w:w="5812" w:type="dxa"/>
          </w:tcPr>
          <w:p w14:paraId="380C1D51" w14:textId="77777777" w:rsidR="001C4B1D" w:rsidRPr="00F95FBD" w:rsidRDefault="001C4B1D" w:rsidP="00C77CB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837E7" w14:textId="77777777" w:rsidR="001C4B1D" w:rsidRDefault="001C4B1D" w:rsidP="004436EE">
      <w:pPr>
        <w:pStyle w:val="Textbezodsazen"/>
      </w:pPr>
    </w:p>
    <w:p w14:paraId="5823B81A" w14:textId="03387F7A"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lastRenderedPageBreak/>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682FEAC5" w:rsidR="00E56550" w:rsidRPr="004D6150" w:rsidRDefault="00E56550" w:rsidP="00E56550">
      <w:pPr>
        <w:pStyle w:val="Tabulka"/>
        <w:rPr>
          <w:strike/>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27A20169" w:rsidR="00D0544F" w:rsidRPr="00D0544F" w:rsidRDefault="00B1111B" w:rsidP="00D0544F">
            <w:pPr>
              <w:pStyle w:val="Tabulka"/>
              <w:rPr>
                <w:sz w:val="18"/>
                <w:highlight w:val="green"/>
              </w:rPr>
            </w:pPr>
            <w:r w:rsidRPr="00B1111B">
              <w:rPr>
                <w:sz w:val="18"/>
              </w:rPr>
              <w:t>Výzva k podání nabídky</w:t>
            </w:r>
          </w:p>
        </w:tc>
        <w:tc>
          <w:tcPr>
            <w:tcW w:w="3129" w:type="dxa"/>
          </w:tcPr>
          <w:p w14:paraId="20027AE0" w14:textId="22CED201" w:rsidR="00D0544F" w:rsidRPr="00F95FBD" w:rsidRDefault="00B1111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11659/2021-SŽ-SSV-Ú3</w:t>
            </w:r>
          </w:p>
        </w:tc>
        <w:tc>
          <w:tcPr>
            <w:tcW w:w="2957" w:type="dxa"/>
          </w:tcPr>
          <w:p w14:paraId="1A309BA6" w14:textId="038F1A5D" w:rsidR="00D0544F" w:rsidRPr="00F95FBD" w:rsidRDefault="004D6150" w:rsidP="004D6150">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15</w:t>
            </w:r>
            <w:r w:rsidR="00B1111B">
              <w:rPr>
                <w:sz w:val="18"/>
              </w:rPr>
              <w:t>.0</w:t>
            </w:r>
            <w:r>
              <w:rPr>
                <w:sz w:val="18"/>
              </w:rPr>
              <w:t>7</w:t>
            </w:r>
            <w:r w:rsidR="00B1111B">
              <w:rPr>
                <w:sz w:val="18"/>
              </w:rPr>
              <w:t>.2021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2CF02EC9" w:rsidR="00D0544F" w:rsidRPr="00D0544F" w:rsidRDefault="008813CE" w:rsidP="0029219B">
            <w:pPr>
              <w:pStyle w:val="Tabulka"/>
              <w:rPr>
                <w:sz w:val="18"/>
                <w:highlight w:val="green"/>
              </w:rPr>
            </w:pPr>
            <w:r w:rsidRPr="008813CE">
              <w:rPr>
                <w:sz w:val="18"/>
              </w:rPr>
              <w:t>Projektová dokumentace zpracovaná FLORSTYL s.r.o. se sídlem</w:t>
            </w:r>
            <w:r w:rsidR="0029219B">
              <w:rPr>
                <w:sz w:val="18"/>
              </w:rPr>
              <w:t xml:space="preserve"> náměstí Svobody 362, 6</w:t>
            </w:r>
            <w:r w:rsidRPr="008813CE">
              <w:rPr>
                <w:sz w:val="18"/>
              </w:rPr>
              <w:t>86 04</w:t>
            </w:r>
            <w:r w:rsidR="0029219B">
              <w:rPr>
                <w:sz w:val="18"/>
              </w:rPr>
              <w:t xml:space="preserve"> Kunovice</w:t>
            </w:r>
            <w:r w:rsidRPr="008813CE">
              <w:rPr>
                <w:sz w:val="18"/>
              </w:rPr>
              <w:t>, IČO: 60731346</w:t>
            </w:r>
          </w:p>
        </w:tc>
        <w:tc>
          <w:tcPr>
            <w:tcW w:w="3129" w:type="dxa"/>
          </w:tcPr>
          <w:p w14:paraId="2FBC8AD6" w14:textId="77777777" w:rsidR="00D0544F" w:rsidRPr="00B110D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32C6AE97" w:rsidR="00D0544F" w:rsidRPr="00F95FBD" w:rsidRDefault="0029219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leden 2021</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2CF00136" w:rsidR="00D0544F" w:rsidRPr="008813CE" w:rsidRDefault="008813CE" w:rsidP="008813CE">
            <w:pPr>
              <w:pStyle w:val="Tabulka"/>
              <w:rPr>
                <w:sz w:val="18"/>
                <w:highlight w:val="green"/>
              </w:rPr>
            </w:pPr>
            <w:r w:rsidRPr="008813CE">
              <w:rPr>
                <w:rFonts w:eastAsia="Times New Roman" w:cs="Arial"/>
                <w:sz w:val="18"/>
                <w:lang w:eastAsia="cs-CZ"/>
              </w:rPr>
              <w:t xml:space="preserve">rozhodnutí </w:t>
            </w:r>
            <w:r w:rsidRPr="008813CE">
              <w:rPr>
                <w:sz w:val="18"/>
              </w:rPr>
              <w:t xml:space="preserve">ÚMČ Brno – jih  </w:t>
            </w:r>
          </w:p>
        </w:tc>
        <w:tc>
          <w:tcPr>
            <w:tcW w:w="3129" w:type="dxa"/>
          </w:tcPr>
          <w:p w14:paraId="196ACE1C" w14:textId="6312008E" w:rsidR="00D0544F" w:rsidRPr="00B110DD" w:rsidRDefault="008813CE" w:rsidP="00333BF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110DD">
              <w:rPr>
                <w:sz w:val="18"/>
              </w:rPr>
              <w:t>MCBJIH/</w:t>
            </w:r>
            <w:r w:rsidR="00333BF4" w:rsidRPr="00B110DD">
              <w:rPr>
                <w:sz w:val="18"/>
              </w:rPr>
              <w:t>07698</w:t>
            </w:r>
            <w:r w:rsidRPr="00B110DD">
              <w:rPr>
                <w:sz w:val="18"/>
              </w:rPr>
              <w:t>/2019/Rus</w:t>
            </w:r>
          </w:p>
        </w:tc>
        <w:tc>
          <w:tcPr>
            <w:tcW w:w="2957" w:type="dxa"/>
          </w:tcPr>
          <w:p w14:paraId="3171DA5F" w14:textId="22DC5631" w:rsidR="00D0544F" w:rsidRPr="008813CE" w:rsidRDefault="008813C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sidRPr="008813CE">
              <w:rPr>
                <w:sz w:val="18"/>
              </w:rPr>
              <w:t>22.</w:t>
            </w:r>
            <w:r w:rsidR="0029219B">
              <w:rPr>
                <w:sz w:val="18"/>
              </w:rPr>
              <w:t>0</w:t>
            </w:r>
            <w:r w:rsidRPr="008813CE">
              <w:rPr>
                <w:sz w:val="18"/>
              </w:rPr>
              <w:t>8.2019</w:t>
            </w:r>
            <w:proofErr w:type="gramEnd"/>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1A05A3A0" w:rsidR="00D0544F" w:rsidRPr="008813CE" w:rsidRDefault="008813CE" w:rsidP="008813CE">
            <w:pPr>
              <w:pStyle w:val="Tabulka"/>
              <w:rPr>
                <w:sz w:val="18"/>
                <w:highlight w:val="green"/>
              </w:rPr>
            </w:pPr>
            <w:r w:rsidRPr="008813CE">
              <w:rPr>
                <w:sz w:val="18"/>
              </w:rPr>
              <w:t xml:space="preserve">rozhodnutí OŽP MMB  </w:t>
            </w:r>
          </w:p>
        </w:tc>
        <w:tc>
          <w:tcPr>
            <w:tcW w:w="3129" w:type="dxa"/>
          </w:tcPr>
          <w:p w14:paraId="620A090D" w14:textId="138E4AE4" w:rsidR="00D0544F" w:rsidRPr="00B110DD" w:rsidRDefault="008813C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110DD">
              <w:rPr>
                <w:sz w:val="18"/>
              </w:rPr>
              <w:t>MMB/0427971/2019/</w:t>
            </w:r>
            <w:proofErr w:type="spellStart"/>
            <w:r w:rsidRPr="00B110DD">
              <w:rPr>
                <w:sz w:val="18"/>
              </w:rPr>
              <w:t>Nav</w:t>
            </w:r>
            <w:r w:rsidR="00333BF4" w:rsidRPr="00B110DD">
              <w:rPr>
                <w:sz w:val="18"/>
              </w:rPr>
              <w:t>r</w:t>
            </w:r>
            <w:proofErr w:type="spellEnd"/>
          </w:p>
        </w:tc>
        <w:tc>
          <w:tcPr>
            <w:tcW w:w="2957" w:type="dxa"/>
          </w:tcPr>
          <w:p w14:paraId="360A1875" w14:textId="37E67A6E" w:rsidR="00D0544F" w:rsidRPr="008813CE" w:rsidRDefault="008813CE" w:rsidP="0029219B">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sidRPr="008813CE">
              <w:rPr>
                <w:sz w:val="18"/>
              </w:rPr>
              <w:t>11.11.2019</w:t>
            </w:r>
            <w:proofErr w:type="gramEnd"/>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39D89574" w:rsidR="00D0544F" w:rsidRPr="0029219B" w:rsidRDefault="008813CE" w:rsidP="00964369">
            <w:pPr>
              <w:pStyle w:val="Tabulka"/>
              <w:rPr>
                <w:sz w:val="18"/>
              </w:rPr>
            </w:pPr>
            <w:r w:rsidRPr="0029219B">
              <w:rPr>
                <w:sz w:val="18"/>
              </w:rPr>
              <w:t>Soupis prací, komentář k soupisu prací</w:t>
            </w:r>
          </w:p>
        </w:tc>
        <w:tc>
          <w:tcPr>
            <w:tcW w:w="3129" w:type="dxa"/>
          </w:tcPr>
          <w:p w14:paraId="2B34E612" w14:textId="77777777" w:rsidR="00D0544F" w:rsidRPr="00B110D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1D2CAC5F" w:rsidR="00D0544F" w:rsidRPr="0029219B" w:rsidRDefault="0029219B" w:rsidP="00964369">
            <w:pPr>
              <w:pStyle w:val="Tabulka"/>
              <w:rPr>
                <w:sz w:val="18"/>
              </w:rPr>
            </w:pPr>
            <w:r w:rsidRPr="0029219B">
              <w:rPr>
                <w:sz w:val="18"/>
              </w:rPr>
              <w:t>TKP 15_2021_02</w:t>
            </w:r>
          </w:p>
        </w:tc>
        <w:tc>
          <w:tcPr>
            <w:tcW w:w="3129" w:type="dxa"/>
          </w:tcPr>
          <w:p w14:paraId="35D13325" w14:textId="44CFC897" w:rsidR="00D0544F" w:rsidRPr="00B110DD" w:rsidRDefault="0029219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110DD">
              <w:rPr>
                <w:rFonts w:ascii="Verdana" w:hAnsi="Verdana" w:cs="Verdana"/>
                <w:sz w:val="18"/>
              </w:rPr>
              <w:t>9567/2021-SŽ-GŘ-O15</w:t>
            </w:r>
          </w:p>
        </w:tc>
        <w:tc>
          <w:tcPr>
            <w:tcW w:w="2957" w:type="dxa"/>
          </w:tcPr>
          <w:p w14:paraId="35A3E563" w14:textId="3CB5AE3C" w:rsidR="00D0544F" w:rsidRPr="00F95FBD" w:rsidRDefault="0029219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25.02.2021</w:t>
            </w:r>
            <w:proofErr w:type="gramEnd"/>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5F70F" w14:textId="77777777" w:rsidR="00AA520E" w:rsidRDefault="00AA520E" w:rsidP="00962258">
      <w:pPr>
        <w:spacing w:after="0" w:line="240" w:lineRule="auto"/>
      </w:pPr>
      <w:r>
        <w:separator/>
      </w:r>
    </w:p>
  </w:endnote>
  <w:endnote w:type="continuationSeparator" w:id="0">
    <w:p w14:paraId="4F998509" w14:textId="77777777" w:rsidR="00AA520E" w:rsidRDefault="00AA52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0EC6C59D" w14:textId="77777777" w:rsidTr="00EB46E5">
      <w:tc>
        <w:tcPr>
          <w:tcW w:w="1361" w:type="dxa"/>
          <w:tcMar>
            <w:left w:w="0" w:type="dxa"/>
            <w:right w:w="0" w:type="dxa"/>
          </w:tcMar>
          <w:vAlign w:val="bottom"/>
        </w:tcPr>
        <w:p w14:paraId="407D1A08" w14:textId="748CB52F" w:rsidR="00AA520E" w:rsidRPr="00B8518B" w:rsidRDefault="00AA52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AA520E" w:rsidRDefault="00AA520E" w:rsidP="00B8518B">
          <w:pPr>
            <w:pStyle w:val="Zpat"/>
          </w:pPr>
        </w:p>
      </w:tc>
      <w:tc>
        <w:tcPr>
          <w:tcW w:w="425" w:type="dxa"/>
          <w:shd w:val="clear" w:color="auto" w:fill="auto"/>
          <w:tcMar>
            <w:left w:w="0" w:type="dxa"/>
            <w:right w:w="0" w:type="dxa"/>
          </w:tcMar>
        </w:tcPr>
        <w:p w14:paraId="678BAD2C" w14:textId="77777777" w:rsidR="00AA520E" w:rsidRDefault="00AA520E" w:rsidP="00B8518B">
          <w:pPr>
            <w:pStyle w:val="Zpat"/>
          </w:pPr>
        </w:p>
      </w:tc>
      <w:tc>
        <w:tcPr>
          <w:tcW w:w="8505" w:type="dxa"/>
        </w:tcPr>
        <w:p w14:paraId="747F5888" w14:textId="77777777" w:rsidR="00AA520E" w:rsidRDefault="00AA520E" w:rsidP="00506DE0">
          <w:pPr>
            <w:pStyle w:val="Zpat0"/>
            <w:rPr>
              <w:b/>
            </w:rPr>
          </w:pPr>
          <w:r w:rsidRPr="00886B4D">
            <w:rPr>
              <w:b/>
            </w:rPr>
            <w:t xml:space="preserve">Smlouva o dílo na </w:t>
          </w:r>
          <w:r>
            <w:rPr>
              <w:b/>
            </w:rPr>
            <w:t>poskytování služeb</w:t>
          </w:r>
        </w:p>
        <w:p w14:paraId="54745AA8" w14:textId="77777777" w:rsidR="00AA520E" w:rsidRDefault="00AA520E" w:rsidP="00176814">
          <w:pPr>
            <w:pStyle w:val="Zpat0"/>
          </w:pPr>
        </w:p>
      </w:tc>
    </w:tr>
  </w:tbl>
  <w:p w14:paraId="7A97BEB2" w14:textId="77777777" w:rsidR="00AA520E" w:rsidRPr="00B8518B" w:rsidRDefault="00AA52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2D5A9328" w14:textId="77777777" w:rsidTr="00EB46E5">
      <w:tc>
        <w:tcPr>
          <w:tcW w:w="1361" w:type="dxa"/>
          <w:tcMar>
            <w:left w:w="0" w:type="dxa"/>
            <w:right w:w="0" w:type="dxa"/>
          </w:tcMar>
          <w:vAlign w:val="bottom"/>
        </w:tcPr>
        <w:p w14:paraId="520EB415" w14:textId="38A15A06"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AA520E" w:rsidRDefault="00AA520E" w:rsidP="00B8518B">
          <w:pPr>
            <w:pStyle w:val="Zpat"/>
          </w:pPr>
        </w:p>
      </w:tc>
      <w:tc>
        <w:tcPr>
          <w:tcW w:w="425" w:type="dxa"/>
          <w:shd w:val="clear" w:color="auto" w:fill="auto"/>
          <w:tcMar>
            <w:left w:w="0" w:type="dxa"/>
            <w:right w:w="0" w:type="dxa"/>
          </w:tcMar>
        </w:tcPr>
        <w:p w14:paraId="65151A4E" w14:textId="77777777" w:rsidR="00AA520E" w:rsidRDefault="00AA520E" w:rsidP="00B8518B">
          <w:pPr>
            <w:pStyle w:val="Zpat"/>
          </w:pPr>
        </w:p>
      </w:tc>
      <w:tc>
        <w:tcPr>
          <w:tcW w:w="8505" w:type="dxa"/>
        </w:tcPr>
        <w:p w14:paraId="759F17AC" w14:textId="77777777" w:rsidR="00AA520E" w:rsidRPr="00143EC0" w:rsidRDefault="00AA520E" w:rsidP="00F422D3">
          <w:pPr>
            <w:pStyle w:val="Zpat0"/>
            <w:rPr>
              <w:b/>
            </w:rPr>
          </w:pPr>
          <w:r w:rsidRPr="00143EC0">
            <w:rPr>
              <w:b/>
            </w:rPr>
            <w:t xml:space="preserve">PŘÍLOHA č. </w:t>
          </w:r>
          <w:r>
            <w:rPr>
              <w:b/>
            </w:rPr>
            <w:t>8</w:t>
          </w:r>
        </w:p>
        <w:p w14:paraId="735C0C8E" w14:textId="77777777" w:rsidR="00AA520E" w:rsidRDefault="00AA520E" w:rsidP="00F95FBD">
          <w:pPr>
            <w:pStyle w:val="Zpat0"/>
          </w:pPr>
          <w:r w:rsidRPr="00886B4D">
            <w:rPr>
              <w:b/>
            </w:rPr>
            <w:t xml:space="preserve">Smlouva o dílo na </w:t>
          </w:r>
          <w:r>
            <w:rPr>
              <w:b/>
            </w:rPr>
            <w:t>poskytování služeb</w:t>
          </w:r>
        </w:p>
      </w:tc>
    </w:tr>
  </w:tbl>
  <w:p w14:paraId="06CC2AD8" w14:textId="77777777" w:rsidR="00AA520E" w:rsidRPr="00B8518B" w:rsidRDefault="00AA520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2C42EE45" w14:textId="77777777" w:rsidTr="00EB46E5">
      <w:tc>
        <w:tcPr>
          <w:tcW w:w="1361" w:type="dxa"/>
          <w:tcMar>
            <w:left w:w="0" w:type="dxa"/>
            <w:right w:w="0" w:type="dxa"/>
          </w:tcMar>
          <w:vAlign w:val="bottom"/>
        </w:tcPr>
        <w:p w14:paraId="7F8FD290" w14:textId="43CD0BDA"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AA520E" w:rsidRDefault="00AA520E" w:rsidP="00B8518B">
          <w:pPr>
            <w:pStyle w:val="Zpat"/>
          </w:pPr>
        </w:p>
      </w:tc>
      <w:tc>
        <w:tcPr>
          <w:tcW w:w="425" w:type="dxa"/>
          <w:shd w:val="clear" w:color="auto" w:fill="auto"/>
          <w:tcMar>
            <w:left w:w="0" w:type="dxa"/>
            <w:right w:w="0" w:type="dxa"/>
          </w:tcMar>
        </w:tcPr>
        <w:p w14:paraId="1B061211" w14:textId="77777777" w:rsidR="00AA520E" w:rsidRDefault="00AA520E" w:rsidP="00B8518B">
          <w:pPr>
            <w:pStyle w:val="Zpat"/>
          </w:pPr>
        </w:p>
      </w:tc>
      <w:tc>
        <w:tcPr>
          <w:tcW w:w="8505" w:type="dxa"/>
        </w:tcPr>
        <w:p w14:paraId="52EFD9E9" w14:textId="77777777" w:rsidR="00AA520E" w:rsidRPr="00143EC0" w:rsidRDefault="00AA520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AA520E" w:rsidRDefault="00AA520E" w:rsidP="00F95FBD">
          <w:pPr>
            <w:pStyle w:val="Zpat0"/>
          </w:pPr>
          <w:r w:rsidRPr="00886B4D">
            <w:rPr>
              <w:b/>
            </w:rPr>
            <w:t xml:space="preserve">Smlouva o dílo na </w:t>
          </w:r>
          <w:r>
            <w:rPr>
              <w:b/>
            </w:rPr>
            <w:t>poskytování služeb</w:t>
          </w:r>
        </w:p>
      </w:tc>
    </w:tr>
  </w:tbl>
  <w:p w14:paraId="1EBB9FDD" w14:textId="77777777" w:rsidR="00AA520E" w:rsidRPr="00B8518B" w:rsidRDefault="00AA52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AA520E" w:rsidRPr="00B8518B" w:rsidRDefault="00AA520E" w:rsidP="00460660">
    <w:pPr>
      <w:pStyle w:val="Zpat"/>
      <w:rPr>
        <w:sz w:val="2"/>
        <w:szCs w:val="2"/>
      </w:rPr>
    </w:pPr>
  </w:p>
  <w:p w14:paraId="33DA9FB8" w14:textId="77777777" w:rsidR="00AA520E" w:rsidRPr="00B8518B" w:rsidRDefault="00AA520E" w:rsidP="00F9740F">
    <w:pPr>
      <w:pStyle w:val="Zpat"/>
      <w:rPr>
        <w:sz w:val="2"/>
        <w:szCs w:val="2"/>
      </w:rPr>
    </w:pPr>
  </w:p>
  <w:p w14:paraId="652E2D0D" w14:textId="77777777" w:rsidR="00AA520E" w:rsidRDefault="00AA520E" w:rsidP="00F9740F">
    <w:pPr>
      <w:pStyle w:val="Zpat"/>
      <w:rPr>
        <w:rFonts w:cs="Calibri"/>
        <w:szCs w:val="12"/>
      </w:rPr>
    </w:pPr>
  </w:p>
  <w:p w14:paraId="378326CD" w14:textId="77777777" w:rsidR="00AA520E" w:rsidRPr="00460660" w:rsidRDefault="00AA52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2F44288B" w14:textId="77777777" w:rsidTr="00EB46E5">
      <w:tc>
        <w:tcPr>
          <w:tcW w:w="1361" w:type="dxa"/>
          <w:tcMar>
            <w:left w:w="0" w:type="dxa"/>
            <w:right w:w="0" w:type="dxa"/>
          </w:tcMar>
          <w:vAlign w:val="bottom"/>
        </w:tcPr>
        <w:p w14:paraId="2ABBDD31" w14:textId="427A2615"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AA520E" w:rsidRDefault="00AA520E" w:rsidP="00B8518B">
          <w:pPr>
            <w:pStyle w:val="Zpat"/>
          </w:pPr>
        </w:p>
      </w:tc>
      <w:tc>
        <w:tcPr>
          <w:tcW w:w="425" w:type="dxa"/>
          <w:shd w:val="clear" w:color="auto" w:fill="auto"/>
          <w:tcMar>
            <w:left w:w="0" w:type="dxa"/>
            <w:right w:w="0" w:type="dxa"/>
          </w:tcMar>
        </w:tcPr>
        <w:p w14:paraId="1076B944" w14:textId="77777777" w:rsidR="00AA520E" w:rsidRDefault="00AA520E" w:rsidP="00B8518B">
          <w:pPr>
            <w:pStyle w:val="Zpat"/>
          </w:pPr>
        </w:p>
      </w:tc>
      <w:tc>
        <w:tcPr>
          <w:tcW w:w="8505" w:type="dxa"/>
        </w:tcPr>
        <w:p w14:paraId="35AE2265" w14:textId="77777777" w:rsidR="00AA520E" w:rsidRPr="00143EC0" w:rsidRDefault="00AA520E" w:rsidP="00F422D3">
          <w:pPr>
            <w:pStyle w:val="Zpat0"/>
            <w:rPr>
              <w:b/>
            </w:rPr>
          </w:pPr>
          <w:r w:rsidRPr="00143EC0">
            <w:rPr>
              <w:b/>
            </w:rPr>
            <w:t>PŘÍLOHA č. 1</w:t>
          </w:r>
        </w:p>
        <w:p w14:paraId="746A5B79" w14:textId="77777777" w:rsidR="00AA520E" w:rsidRDefault="00AA520E" w:rsidP="0056713A">
          <w:pPr>
            <w:pStyle w:val="Zpat0"/>
          </w:pPr>
          <w:r w:rsidRPr="00886B4D">
            <w:rPr>
              <w:b/>
            </w:rPr>
            <w:t xml:space="preserve">Smlouva o dílo na </w:t>
          </w:r>
          <w:r>
            <w:rPr>
              <w:b/>
            </w:rPr>
            <w:t>poskytování služeb</w:t>
          </w:r>
        </w:p>
      </w:tc>
    </w:tr>
  </w:tbl>
  <w:p w14:paraId="64D43270" w14:textId="77777777" w:rsidR="00AA520E" w:rsidRPr="00B8518B" w:rsidRDefault="00AA52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074CFC17" w14:textId="77777777" w:rsidTr="00EB46E5">
      <w:tc>
        <w:tcPr>
          <w:tcW w:w="1361" w:type="dxa"/>
          <w:tcMar>
            <w:left w:w="0" w:type="dxa"/>
            <w:right w:w="0" w:type="dxa"/>
          </w:tcMar>
          <w:vAlign w:val="bottom"/>
        </w:tcPr>
        <w:p w14:paraId="421A0F2C" w14:textId="535EEDB3"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AA520E" w:rsidRDefault="00AA520E" w:rsidP="00B8518B">
          <w:pPr>
            <w:pStyle w:val="Zpat"/>
          </w:pPr>
        </w:p>
      </w:tc>
      <w:tc>
        <w:tcPr>
          <w:tcW w:w="425" w:type="dxa"/>
          <w:shd w:val="clear" w:color="auto" w:fill="auto"/>
          <w:tcMar>
            <w:left w:w="0" w:type="dxa"/>
            <w:right w:w="0" w:type="dxa"/>
          </w:tcMar>
        </w:tcPr>
        <w:p w14:paraId="2826A8DA" w14:textId="77777777" w:rsidR="00AA520E" w:rsidRDefault="00AA520E" w:rsidP="00B8518B">
          <w:pPr>
            <w:pStyle w:val="Zpat"/>
          </w:pPr>
        </w:p>
      </w:tc>
      <w:tc>
        <w:tcPr>
          <w:tcW w:w="8505" w:type="dxa"/>
        </w:tcPr>
        <w:p w14:paraId="6E288371" w14:textId="77777777" w:rsidR="00AA520E" w:rsidRPr="00143EC0" w:rsidRDefault="00AA520E" w:rsidP="00F422D3">
          <w:pPr>
            <w:pStyle w:val="Zpat0"/>
            <w:rPr>
              <w:b/>
            </w:rPr>
          </w:pPr>
          <w:r w:rsidRPr="00143EC0">
            <w:rPr>
              <w:b/>
            </w:rPr>
            <w:t>PŘÍLOHA č. 2</w:t>
          </w:r>
        </w:p>
        <w:p w14:paraId="2347747F" w14:textId="77777777" w:rsidR="00AA520E" w:rsidRDefault="00AA520E" w:rsidP="00F95FBD">
          <w:pPr>
            <w:pStyle w:val="Zpat0"/>
          </w:pPr>
          <w:r w:rsidRPr="00886B4D">
            <w:rPr>
              <w:b/>
            </w:rPr>
            <w:t xml:space="preserve">Smlouva o dílo na </w:t>
          </w:r>
          <w:r>
            <w:rPr>
              <w:b/>
            </w:rPr>
            <w:t>poskytování služeb</w:t>
          </w:r>
        </w:p>
      </w:tc>
    </w:tr>
  </w:tbl>
  <w:p w14:paraId="2F6FAA91" w14:textId="77777777" w:rsidR="00AA520E" w:rsidRPr="00B8518B" w:rsidRDefault="00AA52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6C98C0FA" w14:textId="77777777" w:rsidTr="00EB46E5">
      <w:tc>
        <w:tcPr>
          <w:tcW w:w="1361" w:type="dxa"/>
          <w:tcMar>
            <w:left w:w="0" w:type="dxa"/>
            <w:right w:w="0" w:type="dxa"/>
          </w:tcMar>
          <w:vAlign w:val="bottom"/>
        </w:tcPr>
        <w:p w14:paraId="642F40FD" w14:textId="30C492F2"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AA520E" w:rsidRDefault="00AA520E" w:rsidP="00B8518B">
          <w:pPr>
            <w:pStyle w:val="Zpat"/>
          </w:pPr>
        </w:p>
      </w:tc>
      <w:tc>
        <w:tcPr>
          <w:tcW w:w="425" w:type="dxa"/>
          <w:shd w:val="clear" w:color="auto" w:fill="auto"/>
          <w:tcMar>
            <w:left w:w="0" w:type="dxa"/>
            <w:right w:w="0" w:type="dxa"/>
          </w:tcMar>
        </w:tcPr>
        <w:p w14:paraId="5643B09A" w14:textId="77777777" w:rsidR="00AA520E" w:rsidRDefault="00AA520E" w:rsidP="00B8518B">
          <w:pPr>
            <w:pStyle w:val="Zpat"/>
          </w:pPr>
        </w:p>
      </w:tc>
      <w:tc>
        <w:tcPr>
          <w:tcW w:w="8505" w:type="dxa"/>
        </w:tcPr>
        <w:p w14:paraId="7DDAF65B" w14:textId="77777777" w:rsidR="00AA520E" w:rsidRPr="00143EC0" w:rsidRDefault="00AA520E" w:rsidP="00F422D3">
          <w:pPr>
            <w:pStyle w:val="Zpat0"/>
            <w:rPr>
              <w:b/>
            </w:rPr>
          </w:pPr>
          <w:r w:rsidRPr="00143EC0">
            <w:rPr>
              <w:b/>
            </w:rPr>
            <w:t xml:space="preserve">PŘÍLOHA č. </w:t>
          </w:r>
          <w:r>
            <w:rPr>
              <w:b/>
            </w:rPr>
            <w:t>3</w:t>
          </w:r>
        </w:p>
        <w:p w14:paraId="542A0F46" w14:textId="77777777" w:rsidR="00AA520E" w:rsidRDefault="00AA520E" w:rsidP="00F95FBD">
          <w:pPr>
            <w:pStyle w:val="Zpat0"/>
          </w:pPr>
          <w:r w:rsidRPr="00886B4D">
            <w:rPr>
              <w:b/>
            </w:rPr>
            <w:t xml:space="preserve">Smlouva o dílo na </w:t>
          </w:r>
          <w:r>
            <w:rPr>
              <w:b/>
            </w:rPr>
            <w:t>poskytování služeb</w:t>
          </w:r>
        </w:p>
      </w:tc>
    </w:tr>
  </w:tbl>
  <w:p w14:paraId="3B301AC6" w14:textId="77777777" w:rsidR="00AA520E" w:rsidRPr="00B8518B" w:rsidRDefault="00AA52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615E6E53" w14:textId="77777777" w:rsidTr="00EB46E5">
      <w:tc>
        <w:tcPr>
          <w:tcW w:w="1361" w:type="dxa"/>
          <w:tcMar>
            <w:left w:w="0" w:type="dxa"/>
            <w:right w:w="0" w:type="dxa"/>
          </w:tcMar>
          <w:vAlign w:val="bottom"/>
        </w:tcPr>
        <w:p w14:paraId="66371F00" w14:textId="6F5270BD"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AA520E" w:rsidRDefault="00AA520E" w:rsidP="00B8518B">
          <w:pPr>
            <w:pStyle w:val="Zpat"/>
          </w:pPr>
        </w:p>
      </w:tc>
      <w:tc>
        <w:tcPr>
          <w:tcW w:w="425" w:type="dxa"/>
          <w:shd w:val="clear" w:color="auto" w:fill="auto"/>
          <w:tcMar>
            <w:left w:w="0" w:type="dxa"/>
            <w:right w:w="0" w:type="dxa"/>
          </w:tcMar>
        </w:tcPr>
        <w:p w14:paraId="70EC7414" w14:textId="77777777" w:rsidR="00AA520E" w:rsidRDefault="00AA520E" w:rsidP="00B8518B">
          <w:pPr>
            <w:pStyle w:val="Zpat"/>
          </w:pPr>
        </w:p>
      </w:tc>
      <w:tc>
        <w:tcPr>
          <w:tcW w:w="8505" w:type="dxa"/>
        </w:tcPr>
        <w:p w14:paraId="3A2E0D4A" w14:textId="77777777" w:rsidR="00AA520E" w:rsidRPr="00143EC0" w:rsidRDefault="00AA520E" w:rsidP="00F422D3">
          <w:pPr>
            <w:pStyle w:val="Zpat0"/>
            <w:rPr>
              <w:b/>
            </w:rPr>
          </w:pPr>
          <w:r w:rsidRPr="00143EC0">
            <w:rPr>
              <w:b/>
            </w:rPr>
            <w:t xml:space="preserve">PŘÍLOHA č. </w:t>
          </w:r>
          <w:r>
            <w:rPr>
              <w:b/>
            </w:rPr>
            <w:t>4</w:t>
          </w:r>
        </w:p>
        <w:p w14:paraId="13C0AAA0" w14:textId="77777777" w:rsidR="00AA520E" w:rsidRDefault="00AA520E" w:rsidP="00F95FBD">
          <w:pPr>
            <w:pStyle w:val="Zpat0"/>
          </w:pPr>
          <w:r w:rsidRPr="00886B4D">
            <w:rPr>
              <w:b/>
            </w:rPr>
            <w:t xml:space="preserve">Smlouva o dílo na </w:t>
          </w:r>
          <w:r>
            <w:rPr>
              <w:b/>
            </w:rPr>
            <w:t>poskytování služeb</w:t>
          </w:r>
        </w:p>
      </w:tc>
    </w:tr>
  </w:tbl>
  <w:p w14:paraId="7EBB5AD0" w14:textId="77777777" w:rsidR="00AA520E" w:rsidRPr="00B8518B" w:rsidRDefault="00AA52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0B027937" w14:textId="77777777" w:rsidTr="00EB46E5">
      <w:tc>
        <w:tcPr>
          <w:tcW w:w="1361" w:type="dxa"/>
          <w:tcMar>
            <w:left w:w="0" w:type="dxa"/>
            <w:right w:w="0" w:type="dxa"/>
          </w:tcMar>
          <w:vAlign w:val="bottom"/>
        </w:tcPr>
        <w:p w14:paraId="5562C2F6" w14:textId="6F6F3F30"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AA520E" w:rsidRDefault="00AA520E" w:rsidP="00B8518B">
          <w:pPr>
            <w:pStyle w:val="Zpat"/>
          </w:pPr>
        </w:p>
      </w:tc>
      <w:tc>
        <w:tcPr>
          <w:tcW w:w="425" w:type="dxa"/>
          <w:shd w:val="clear" w:color="auto" w:fill="auto"/>
          <w:tcMar>
            <w:left w:w="0" w:type="dxa"/>
            <w:right w:w="0" w:type="dxa"/>
          </w:tcMar>
        </w:tcPr>
        <w:p w14:paraId="10B91CEB" w14:textId="77777777" w:rsidR="00AA520E" w:rsidRDefault="00AA520E" w:rsidP="00B8518B">
          <w:pPr>
            <w:pStyle w:val="Zpat"/>
          </w:pPr>
        </w:p>
      </w:tc>
      <w:tc>
        <w:tcPr>
          <w:tcW w:w="8505" w:type="dxa"/>
        </w:tcPr>
        <w:p w14:paraId="28971E6B" w14:textId="77777777" w:rsidR="00AA520E" w:rsidRPr="00143EC0" w:rsidRDefault="00AA520E" w:rsidP="00F422D3">
          <w:pPr>
            <w:pStyle w:val="Zpat0"/>
            <w:rPr>
              <w:b/>
            </w:rPr>
          </w:pPr>
          <w:r w:rsidRPr="00143EC0">
            <w:rPr>
              <w:b/>
            </w:rPr>
            <w:t xml:space="preserve">PŘÍLOHA č. </w:t>
          </w:r>
          <w:r>
            <w:rPr>
              <w:b/>
            </w:rPr>
            <w:t>5</w:t>
          </w:r>
        </w:p>
        <w:p w14:paraId="4876A771" w14:textId="77777777" w:rsidR="00AA520E" w:rsidRDefault="00AA520E" w:rsidP="00F95FBD">
          <w:pPr>
            <w:pStyle w:val="Zpat0"/>
          </w:pPr>
          <w:r w:rsidRPr="00886B4D">
            <w:rPr>
              <w:b/>
            </w:rPr>
            <w:t xml:space="preserve">Smlouva o dílo na </w:t>
          </w:r>
          <w:r>
            <w:rPr>
              <w:b/>
            </w:rPr>
            <w:t>poskytování služeb</w:t>
          </w:r>
        </w:p>
      </w:tc>
    </w:tr>
  </w:tbl>
  <w:p w14:paraId="78F0DA51" w14:textId="77777777" w:rsidR="00AA520E" w:rsidRPr="00B8518B" w:rsidRDefault="00AA52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60389700" w14:textId="77777777" w:rsidTr="00EB46E5">
      <w:tc>
        <w:tcPr>
          <w:tcW w:w="1361" w:type="dxa"/>
          <w:tcMar>
            <w:left w:w="0" w:type="dxa"/>
            <w:right w:w="0" w:type="dxa"/>
          </w:tcMar>
          <w:vAlign w:val="bottom"/>
        </w:tcPr>
        <w:p w14:paraId="1EE200C3" w14:textId="7CDBD0CB"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AA520E" w:rsidRDefault="00AA520E" w:rsidP="00B8518B">
          <w:pPr>
            <w:pStyle w:val="Zpat"/>
          </w:pPr>
        </w:p>
      </w:tc>
      <w:tc>
        <w:tcPr>
          <w:tcW w:w="425" w:type="dxa"/>
          <w:shd w:val="clear" w:color="auto" w:fill="auto"/>
          <w:tcMar>
            <w:left w:w="0" w:type="dxa"/>
            <w:right w:w="0" w:type="dxa"/>
          </w:tcMar>
        </w:tcPr>
        <w:p w14:paraId="4C2C8CD4" w14:textId="77777777" w:rsidR="00AA520E" w:rsidRDefault="00AA520E" w:rsidP="00B8518B">
          <w:pPr>
            <w:pStyle w:val="Zpat"/>
          </w:pPr>
        </w:p>
      </w:tc>
      <w:tc>
        <w:tcPr>
          <w:tcW w:w="8505" w:type="dxa"/>
        </w:tcPr>
        <w:p w14:paraId="64238BDD" w14:textId="77777777" w:rsidR="00AA520E" w:rsidRPr="00143EC0" w:rsidRDefault="00AA520E" w:rsidP="00F422D3">
          <w:pPr>
            <w:pStyle w:val="Zpat0"/>
            <w:rPr>
              <w:b/>
            </w:rPr>
          </w:pPr>
          <w:r w:rsidRPr="00143EC0">
            <w:rPr>
              <w:b/>
            </w:rPr>
            <w:t xml:space="preserve">PŘÍLOHA č. </w:t>
          </w:r>
          <w:r>
            <w:rPr>
              <w:b/>
            </w:rPr>
            <w:t>6</w:t>
          </w:r>
        </w:p>
        <w:p w14:paraId="42B977E0" w14:textId="77777777" w:rsidR="00AA520E" w:rsidRDefault="00AA520E" w:rsidP="00F95FBD">
          <w:pPr>
            <w:pStyle w:val="Zpat0"/>
          </w:pPr>
          <w:r w:rsidRPr="00886B4D">
            <w:rPr>
              <w:b/>
            </w:rPr>
            <w:t xml:space="preserve">Smlouva o dílo na </w:t>
          </w:r>
          <w:r>
            <w:rPr>
              <w:b/>
            </w:rPr>
            <w:t>poskytování služeb</w:t>
          </w:r>
        </w:p>
      </w:tc>
    </w:tr>
  </w:tbl>
  <w:p w14:paraId="7605D7E7" w14:textId="77777777" w:rsidR="00AA520E" w:rsidRPr="00B8518B" w:rsidRDefault="00AA52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20E" w14:paraId="200B4099" w14:textId="77777777" w:rsidTr="00EB46E5">
      <w:tc>
        <w:tcPr>
          <w:tcW w:w="1361" w:type="dxa"/>
          <w:tcMar>
            <w:left w:w="0" w:type="dxa"/>
            <w:right w:w="0" w:type="dxa"/>
          </w:tcMar>
          <w:vAlign w:val="bottom"/>
        </w:tcPr>
        <w:p w14:paraId="49C203DA" w14:textId="741F4189" w:rsidR="00AA520E" w:rsidRPr="00B8518B" w:rsidRDefault="00AA52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2C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2C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AA520E" w:rsidRDefault="00AA520E" w:rsidP="00B8518B">
          <w:pPr>
            <w:pStyle w:val="Zpat"/>
          </w:pPr>
        </w:p>
      </w:tc>
      <w:tc>
        <w:tcPr>
          <w:tcW w:w="425" w:type="dxa"/>
          <w:shd w:val="clear" w:color="auto" w:fill="auto"/>
          <w:tcMar>
            <w:left w:w="0" w:type="dxa"/>
            <w:right w:w="0" w:type="dxa"/>
          </w:tcMar>
        </w:tcPr>
        <w:p w14:paraId="1E511D69" w14:textId="77777777" w:rsidR="00AA520E" w:rsidRDefault="00AA520E" w:rsidP="00B8518B">
          <w:pPr>
            <w:pStyle w:val="Zpat"/>
          </w:pPr>
        </w:p>
      </w:tc>
      <w:tc>
        <w:tcPr>
          <w:tcW w:w="8505" w:type="dxa"/>
        </w:tcPr>
        <w:p w14:paraId="28E20669" w14:textId="77777777" w:rsidR="00AA520E" w:rsidRPr="00143EC0" w:rsidRDefault="00AA520E" w:rsidP="00F422D3">
          <w:pPr>
            <w:pStyle w:val="Zpat0"/>
            <w:rPr>
              <w:b/>
            </w:rPr>
          </w:pPr>
          <w:r w:rsidRPr="00143EC0">
            <w:rPr>
              <w:b/>
            </w:rPr>
            <w:t xml:space="preserve">PŘÍLOHA č. </w:t>
          </w:r>
          <w:r>
            <w:rPr>
              <w:b/>
            </w:rPr>
            <w:t>7</w:t>
          </w:r>
        </w:p>
        <w:p w14:paraId="021CA5A4" w14:textId="77777777" w:rsidR="00AA520E" w:rsidRDefault="00AA520E" w:rsidP="00F95FBD">
          <w:pPr>
            <w:pStyle w:val="Zpat0"/>
          </w:pPr>
          <w:r w:rsidRPr="00886B4D">
            <w:rPr>
              <w:b/>
            </w:rPr>
            <w:t xml:space="preserve">Smlouva o dílo na </w:t>
          </w:r>
          <w:r>
            <w:rPr>
              <w:b/>
            </w:rPr>
            <w:t>poskytování služeb</w:t>
          </w:r>
        </w:p>
      </w:tc>
    </w:tr>
  </w:tbl>
  <w:p w14:paraId="6AB9F404" w14:textId="77777777" w:rsidR="00AA520E" w:rsidRPr="00B8518B" w:rsidRDefault="00AA52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01DA3" w14:textId="77777777" w:rsidR="00AA520E" w:rsidRDefault="00AA520E" w:rsidP="00962258">
      <w:pPr>
        <w:spacing w:after="0" w:line="240" w:lineRule="auto"/>
      </w:pPr>
      <w:r>
        <w:separator/>
      </w:r>
    </w:p>
  </w:footnote>
  <w:footnote w:type="continuationSeparator" w:id="0">
    <w:p w14:paraId="0E67BF37" w14:textId="77777777" w:rsidR="00AA520E" w:rsidRDefault="00AA52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26FF851F" w14:textId="77777777" w:rsidTr="00C02D0A">
      <w:trPr>
        <w:trHeight w:hRule="exact" w:val="454"/>
      </w:trPr>
      <w:tc>
        <w:tcPr>
          <w:tcW w:w="1361" w:type="dxa"/>
          <w:tcMar>
            <w:top w:w="57" w:type="dxa"/>
            <w:left w:w="0" w:type="dxa"/>
            <w:right w:w="0" w:type="dxa"/>
          </w:tcMar>
        </w:tcPr>
        <w:p w14:paraId="58D921D0"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1CF3204D" w14:textId="77777777" w:rsidR="00AA520E" w:rsidRDefault="00AA520E" w:rsidP="00523EA7">
          <w:pPr>
            <w:pStyle w:val="Zpat"/>
          </w:pPr>
        </w:p>
      </w:tc>
      <w:tc>
        <w:tcPr>
          <w:tcW w:w="5698" w:type="dxa"/>
          <w:shd w:val="clear" w:color="auto" w:fill="auto"/>
          <w:tcMar>
            <w:top w:w="57" w:type="dxa"/>
            <w:left w:w="0" w:type="dxa"/>
            <w:right w:w="0" w:type="dxa"/>
          </w:tcMar>
        </w:tcPr>
        <w:p w14:paraId="362AE77D" w14:textId="77777777" w:rsidR="00AA520E" w:rsidRPr="00D6163D" w:rsidRDefault="00AA520E" w:rsidP="00D6163D">
          <w:pPr>
            <w:pStyle w:val="Druhdokumentu"/>
          </w:pPr>
        </w:p>
      </w:tc>
    </w:tr>
  </w:tbl>
  <w:p w14:paraId="33A2C084" w14:textId="77777777" w:rsidR="00AA520E" w:rsidRPr="00D6163D" w:rsidRDefault="00AA520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62232364" w14:textId="77777777" w:rsidTr="00C02D0A">
      <w:trPr>
        <w:trHeight w:hRule="exact" w:val="454"/>
      </w:trPr>
      <w:tc>
        <w:tcPr>
          <w:tcW w:w="1361" w:type="dxa"/>
          <w:tcMar>
            <w:top w:w="57" w:type="dxa"/>
            <w:left w:w="0" w:type="dxa"/>
            <w:right w:w="0" w:type="dxa"/>
          </w:tcMar>
        </w:tcPr>
        <w:p w14:paraId="1128734A"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57DB98B3" w14:textId="77777777" w:rsidR="00AA520E" w:rsidRDefault="00AA520E" w:rsidP="00523EA7">
          <w:pPr>
            <w:pStyle w:val="Zpat"/>
          </w:pPr>
        </w:p>
      </w:tc>
      <w:tc>
        <w:tcPr>
          <w:tcW w:w="5698" w:type="dxa"/>
          <w:shd w:val="clear" w:color="auto" w:fill="auto"/>
          <w:tcMar>
            <w:top w:w="57" w:type="dxa"/>
            <w:left w:w="0" w:type="dxa"/>
            <w:right w:w="0" w:type="dxa"/>
          </w:tcMar>
        </w:tcPr>
        <w:p w14:paraId="1E7DFB6C" w14:textId="77777777" w:rsidR="00AA520E" w:rsidRPr="00D6163D" w:rsidRDefault="00AA520E" w:rsidP="00D6163D">
          <w:pPr>
            <w:pStyle w:val="Druhdokumentu"/>
          </w:pPr>
        </w:p>
      </w:tc>
    </w:tr>
  </w:tbl>
  <w:p w14:paraId="7911A644" w14:textId="77777777" w:rsidR="00AA520E" w:rsidRPr="00D6163D" w:rsidRDefault="00AA520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5B1AC796" w14:textId="77777777" w:rsidTr="00C02D0A">
      <w:trPr>
        <w:trHeight w:hRule="exact" w:val="454"/>
      </w:trPr>
      <w:tc>
        <w:tcPr>
          <w:tcW w:w="1361" w:type="dxa"/>
          <w:tcMar>
            <w:top w:w="57" w:type="dxa"/>
            <w:left w:w="0" w:type="dxa"/>
            <w:right w:w="0" w:type="dxa"/>
          </w:tcMar>
        </w:tcPr>
        <w:p w14:paraId="127F1B6D"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314BD8E6" w14:textId="77777777" w:rsidR="00AA520E" w:rsidRDefault="00AA520E" w:rsidP="00523EA7">
          <w:pPr>
            <w:pStyle w:val="Zpat"/>
          </w:pPr>
        </w:p>
      </w:tc>
      <w:tc>
        <w:tcPr>
          <w:tcW w:w="5698" w:type="dxa"/>
          <w:shd w:val="clear" w:color="auto" w:fill="auto"/>
          <w:tcMar>
            <w:top w:w="57" w:type="dxa"/>
            <w:left w:w="0" w:type="dxa"/>
            <w:right w:w="0" w:type="dxa"/>
          </w:tcMar>
        </w:tcPr>
        <w:p w14:paraId="45CCC127" w14:textId="77777777" w:rsidR="00AA520E" w:rsidRPr="00D6163D" w:rsidRDefault="00AA520E" w:rsidP="00D6163D">
          <w:pPr>
            <w:pStyle w:val="Druhdokumentu"/>
          </w:pPr>
        </w:p>
      </w:tc>
    </w:tr>
  </w:tbl>
  <w:p w14:paraId="2D67BE34" w14:textId="77777777" w:rsidR="00AA520E" w:rsidRPr="00D6163D" w:rsidRDefault="00AA52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520E" w14:paraId="125F3090" w14:textId="77777777" w:rsidTr="00B22106">
      <w:trPr>
        <w:trHeight w:hRule="exact" w:val="936"/>
      </w:trPr>
      <w:tc>
        <w:tcPr>
          <w:tcW w:w="1361" w:type="dxa"/>
          <w:tcMar>
            <w:left w:w="0" w:type="dxa"/>
            <w:right w:w="0" w:type="dxa"/>
          </w:tcMar>
        </w:tcPr>
        <w:p w14:paraId="64F75280" w14:textId="77777777" w:rsidR="00AA520E" w:rsidRPr="00B8518B" w:rsidRDefault="00AA520E" w:rsidP="00FC6389">
          <w:pPr>
            <w:pStyle w:val="Zpat"/>
            <w:rPr>
              <w:rStyle w:val="slostrnky"/>
            </w:rPr>
          </w:pPr>
        </w:p>
      </w:tc>
      <w:tc>
        <w:tcPr>
          <w:tcW w:w="3458" w:type="dxa"/>
          <w:shd w:val="clear" w:color="auto" w:fill="auto"/>
          <w:tcMar>
            <w:left w:w="0" w:type="dxa"/>
            <w:right w:w="0" w:type="dxa"/>
          </w:tcMar>
        </w:tcPr>
        <w:p w14:paraId="7F24DA5A" w14:textId="77777777" w:rsidR="00AA520E" w:rsidRDefault="00AA520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AA520E" w:rsidRPr="00D6163D" w:rsidRDefault="00AA520E" w:rsidP="00FC6389">
          <w:pPr>
            <w:pStyle w:val="Druhdokumentu"/>
          </w:pPr>
        </w:p>
      </w:tc>
    </w:tr>
    <w:tr w:rsidR="00AA520E" w14:paraId="14D26AA4" w14:textId="77777777" w:rsidTr="00B22106">
      <w:trPr>
        <w:trHeight w:hRule="exact" w:val="936"/>
      </w:trPr>
      <w:tc>
        <w:tcPr>
          <w:tcW w:w="1361" w:type="dxa"/>
          <w:tcMar>
            <w:left w:w="0" w:type="dxa"/>
            <w:right w:w="0" w:type="dxa"/>
          </w:tcMar>
        </w:tcPr>
        <w:p w14:paraId="68D6B4DD" w14:textId="77777777" w:rsidR="00AA520E" w:rsidRPr="00B8518B" w:rsidRDefault="00AA520E" w:rsidP="00FC6389">
          <w:pPr>
            <w:pStyle w:val="Zpat"/>
            <w:rPr>
              <w:rStyle w:val="slostrnky"/>
            </w:rPr>
          </w:pPr>
        </w:p>
      </w:tc>
      <w:tc>
        <w:tcPr>
          <w:tcW w:w="3458" w:type="dxa"/>
          <w:shd w:val="clear" w:color="auto" w:fill="auto"/>
          <w:tcMar>
            <w:left w:w="0" w:type="dxa"/>
            <w:right w:w="0" w:type="dxa"/>
          </w:tcMar>
        </w:tcPr>
        <w:p w14:paraId="0FE5771A" w14:textId="77777777" w:rsidR="00AA520E" w:rsidRDefault="00AA520E" w:rsidP="00FC6389">
          <w:pPr>
            <w:pStyle w:val="Zpat"/>
          </w:pPr>
        </w:p>
      </w:tc>
      <w:tc>
        <w:tcPr>
          <w:tcW w:w="5756" w:type="dxa"/>
          <w:shd w:val="clear" w:color="auto" w:fill="auto"/>
          <w:tcMar>
            <w:left w:w="0" w:type="dxa"/>
            <w:right w:w="0" w:type="dxa"/>
          </w:tcMar>
        </w:tcPr>
        <w:p w14:paraId="7116DABD" w14:textId="77777777" w:rsidR="00AA520E" w:rsidRPr="00D6163D" w:rsidRDefault="00AA520E" w:rsidP="00FC6389">
          <w:pPr>
            <w:pStyle w:val="Druhdokumentu"/>
          </w:pPr>
        </w:p>
      </w:tc>
    </w:tr>
  </w:tbl>
  <w:p w14:paraId="6751D14B" w14:textId="77777777" w:rsidR="00AA520E" w:rsidRPr="00D6163D" w:rsidRDefault="00AA520E" w:rsidP="00FC6389">
    <w:pPr>
      <w:pStyle w:val="Zhlav"/>
      <w:rPr>
        <w:sz w:val="8"/>
        <w:szCs w:val="8"/>
      </w:rPr>
    </w:pPr>
  </w:p>
  <w:p w14:paraId="48D72188" w14:textId="77777777" w:rsidR="00AA520E" w:rsidRPr="00460660" w:rsidRDefault="00AA52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50825F97" w14:textId="77777777" w:rsidTr="00C02D0A">
      <w:trPr>
        <w:trHeight w:hRule="exact" w:val="454"/>
      </w:trPr>
      <w:tc>
        <w:tcPr>
          <w:tcW w:w="1361" w:type="dxa"/>
          <w:tcMar>
            <w:top w:w="57" w:type="dxa"/>
            <w:left w:w="0" w:type="dxa"/>
            <w:right w:w="0" w:type="dxa"/>
          </w:tcMar>
        </w:tcPr>
        <w:p w14:paraId="3080BE33"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560D6DD0" w14:textId="77777777" w:rsidR="00AA520E" w:rsidRDefault="00AA520E" w:rsidP="00523EA7">
          <w:pPr>
            <w:pStyle w:val="Zpat"/>
          </w:pPr>
        </w:p>
      </w:tc>
      <w:tc>
        <w:tcPr>
          <w:tcW w:w="5698" w:type="dxa"/>
          <w:shd w:val="clear" w:color="auto" w:fill="auto"/>
          <w:tcMar>
            <w:top w:w="57" w:type="dxa"/>
            <w:left w:w="0" w:type="dxa"/>
            <w:right w:w="0" w:type="dxa"/>
          </w:tcMar>
        </w:tcPr>
        <w:p w14:paraId="5C3AA2BF" w14:textId="77777777" w:rsidR="00AA520E" w:rsidRPr="00D6163D" w:rsidRDefault="00AA520E" w:rsidP="00D6163D">
          <w:pPr>
            <w:pStyle w:val="Druhdokumentu"/>
          </w:pPr>
        </w:p>
      </w:tc>
    </w:tr>
  </w:tbl>
  <w:p w14:paraId="3499F468" w14:textId="77777777" w:rsidR="00AA520E" w:rsidRPr="00D6163D" w:rsidRDefault="00AA52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1D67D37D" w14:textId="77777777" w:rsidTr="00C02D0A">
      <w:trPr>
        <w:trHeight w:hRule="exact" w:val="454"/>
      </w:trPr>
      <w:tc>
        <w:tcPr>
          <w:tcW w:w="1361" w:type="dxa"/>
          <w:tcMar>
            <w:top w:w="57" w:type="dxa"/>
            <w:left w:w="0" w:type="dxa"/>
            <w:right w:w="0" w:type="dxa"/>
          </w:tcMar>
        </w:tcPr>
        <w:p w14:paraId="7E6D3214"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3E2730BD" w14:textId="77777777" w:rsidR="00AA520E" w:rsidRDefault="00AA520E" w:rsidP="00523EA7">
          <w:pPr>
            <w:pStyle w:val="Zpat"/>
          </w:pPr>
        </w:p>
      </w:tc>
      <w:tc>
        <w:tcPr>
          <w:tcW w:w="5698" w:type="dxa"/>
          <w:shd w:val="clear" w:color="auto" w:fill="auto"/>
          <w:tcMar>
            <w:top w:w="57" w:type="dxa"/>
            <w:left w:w="0" w:type="dxa"/>
            <w:right w:w="0" w:type="dxa"/>
          </w:tcMar>
        </w:tcPr>
        <w:p w14:paraId="008585BA" w14:textId="77777777" w:rsidR="00AA520E" w:rsidRPr="00D6163D" w:rsidRDefault="00AA520E" w:rsidP="00D6163D">
          <w:pPr>
            <w:pStyle w:val="Druhdokumentu"/>
          </w:pPr>
        </w:p>
      </w:tc>
    </w:tr>
  </w:tbl>
  <w:p w14:paraId="33292E9D" w14:textId="77777777" w:rsidR="00AA520E" w:rsidRPr="00D6163D" w:rsidRDefault="00AA52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5362A945" w14:textId="77777777" w:rsidTr="00C02D0A">
      <w:trPr>
        <w:trHeight w:hRule="exact" w:val="454"/>
      </w:trPr>
      <w:tc>
        <w:tcPr>
          <w:tcW w:w="1361" w:type="dxa"/>
          <w:tcMar>
            <w:top w:w="57" w:type="dxa"/>
            <w:left w:w="0" w:type="dxa"/>
            <w:right w:w="0" w:type="dxa"/>
          </w:tcMar>
        </w:tcPr>
        <w:p w14:paraId="190E4EB8"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54EEB917" w14:textId="77777777" w:rsidR="00AA520E" w:rsidRDefault="00AA520E" w:rsidP="00523EA7">
          <w:pPr>
            <w:pStyle w:val="Zpat"/>
          </w:pPr>
        </w:p>
      </w:tc>
      <w:tc>
        <w:tcPr>
          <w:tcW w:w="5698" w:type="dxa"/>
          <w:shd w:val="clear" w:color="auto" w:fill="auto"/>
          <w:tcMar>
            <w:top w:w="57" w:type="dxa"/>
            <w:left w:w="0" w:type="dxa"/>
            <w:right w:w="0" w:type="dxa"/>
          </w:tcMar>
        </w:tcPr>
        <w:p w14:paraId="653F95CC" w14:textId="77777777" w:rsidR="00AA520E" w:rsidRPr="00D6163D" w:rsidRDefault="00AA520E" w:rsidP="00D6163D">
          <w:pPr>
            <w:pStyle w:val="Druhdokumentu"/>
          </w:pPr>
        </w:p>
      </w:tc>
    </w:tr>
  </w:tbl>
  <w:p w14:paraId="0B04A711" w14:textId="77777777" w:rsidR="00AA520E" w:rsidRPr="00D6163D" w:rsidRDefault="00AA52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6C247491" w14:textId="77777777" w:rsidTr="00C02D0A">
      <w:trPr>
        <w:trHeight w:hRule="exact" w:val="454"/>
      </w:trPr>
      <w:tc>
        <w:tcPr>
          <w:tcW w:w="1361" w:type="dxa"/>
          <w:tcMar>
            <w:top w:w="57" w:type="dxa"/>
            <w:left w:w="0" w:type="dxa"/>
            <w:right w:w="0" w:type="dxa"/>
          </w:tcMar>
        </w:tcPr>
        <w:p w14:paraId="2D1CFD8C"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4C37B60E" w14:textId="77777777" w:rsidR="00AA520E" w:rsidRDefault="00AA520E" w:rsidP="00523EA7">
          <w:pPr>
            <w:pStyle w:val="Zpat"/>
          </w:pPr>
        </w:p>
      </w:tc>
      <w:tc>
        <w:tcPr>
          <w:tcW w:w="5698" w:type="dxa"/>
          <w:shd w:val="clear" w:color="auto" w:fill="auto"/>
          <w:tcMar>
            <w:top w:w="57" w:type="dxa"/>
            <w:left w:w="0" w:type="dxa"/>
            <w:right w:w="0" w:type="dxa"/>
          </w:tcMar>
        </w:tcPr>
        <w:p w14:paraId="10501AE5" w14:textId="77777777" w:rsidR="00AA520E" w:rsidRPr="00D6163D" w:rsidRDefault="00AA520E" w:rsidP="00D6163D">
          <w:pPr>
            <w:pStyle w:val="Druhdokumentu"/>
          </w:pPr>
        </w:p>
      </w:tc>
    </w:tr>
  </w:tbl>
  <w:p w14:paraId="4D98D36A" w14:textId="77777777" w:rsidR="00AA520E" w:rsidRPr="00D6163D" w:rsidRDefault="00AA52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5DA0C32F" w14:textId="77777777" w:rsidTr="00C02D0A">
      <w:trPr>
        <w:trHeight w:hRule="exact" w:val="454"/>
      </w:trPr>
      <w:tc>
        <w:tcPr>
          <w:tcW w:w="1361" w:type="dxa"/>
          <w:tcMar>
            <w:top w:w="57" w:type="dxa"/>
            <w:left w:w="0" w:type="dxa"/>
            <w:right w:w="0" w:type="dxa"/>
          </w:tcMar>
        </w:tcPr>
        <w:p w14:paraId="0012662A"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5CE6143A" w14:textId="77777777" w:rsidR="00AA520E" w:rsidRDefault="00AA520E" w:rsidP="00523EA7">
          <w:pPr>
            <w:pStyle w:val="Zpat"/>
          </w:pPr>
        </w:p>
      </w:tc>
      <w:tc>
        <w:tcPr>
          <w:tcW w:w="5698" w:type="dxa"/>
          <w:shd w:val="clear" w:color="auto" w:fill="auto"/>
          <w:tcMar>
            <w:top w:w="57" w:type="dxa"/>
            <w:left w:w="0" w:type="dxa"/>
            <w:right w:w="0" w:type="dxa"/>
          </w:tcMar>
        </w:tcPr>
        <w:p w14:paraId="01A2CD0B" w14:textId="77777777" w:rsidR="00AA520E" w:rsidRPr="00D6163D" w:rsidRDefault="00AA520E" w:rsidP="00D6163D">
          <w:pPr>
            <w:pStyle w:val="Druhdokumentu"/>
          </w:pPr>
        </w:p>
      </w:tc>
    </w:tr>
  </w:tbl>
  <w:p w14:paraId="7B6CD802" w14:textId="77777777" w:rsidR="00AA520E" w:rsidRPr="00D6163D" w:rsidRDefault="00AA52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456EE47A" w14:textId="77777777" w:rsidTr="00C02D0A">
      <w:trPr>
        <w:trHeight w:hRule="exact" w:val="454"/>
      </w:trPr>
      <w:tc>
        <w:tcPr>
          <w:tcW w:w="1361" w:type="dxa"/>
          <w:tcMar>
            <w:top w:w="57" w:type="dxa"/>
            <w:left w:w="0" w:type="dxa"/>
            <w:right w:w="0" w:type="dxa"/>
          </w:tcMar>
        </w:tcPr>
        <w:p w14:paraId="16D9DD74"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3F11630A" w14:textId="77777777" w:rsidR="00AA520E" w:rsidRDefault="00AA520E" w:rsidP="00523EA7">
          <w:pPr>
            <w:pStyle w:val="Zpat"/>
          </w:pPr>
        </w:p>
      </w:tc>
      <w:tc>
        <w:tcPr>
          <w:tcW w:w="5698" w:type="dxa"/>
          <w:shd w:val="clear" w:color="auto" w:fill="auto"/>
          <w:tcMar>
            <w:top w:w="57" w:type="dxa"/>
            <w:left w:w="0" w:type="dxa"/>
            <w:right w:w="0" w:type="dxa"/>
          </w:tcMar>
        </w:tcPr>
        <w:p w14:paraId="19113D71" w14:textId="77777777" w:rsidR="00AA520E" w:rsidRPr="00D6163D" w:rsidRDefault="00AA520E" w:rsidP="00D6163D">
          <w:pPr>
            <w:pStyle w:val="Druhdokumentu"/>
          </w:pPr>
        </w:p>
      </w:tc>
    </w:tr>
  </w:tbl>
  <w:p w14:paraId="4A4000A6" w14:textId="77777777" w:rsidR="00AA520E" w:rsidRPr="00D6163D" w:rsidRDefault="00AA52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20E" w14:paraId="3424F469" w14:textId="77777777" w:rsidTr="00C02D0A">
      <w:trPr>
        <w:trHeight w:hRule="exact" w:val="454"/>
      </w:trPr>
      <w:tc>
        <w:tcPr>
          <w:tcW w:w="1361" w:type="dxa"/>
          <w:tcMar>
            <w:top w:w="57" w:type="dxa"/>
            <w:left w:w="0" w:type="dxa"/>
            <w:right w:w="0" w:type="dxa"/>
          </w:tcMar>
        </w:tcPr>
        <w:p w14:paraId="6EF4D9A9" w14:textId="77777777" w:rsidR="00AA520E" w:rsidRPr="00B8518B" w:rsidRDefault="00AA520E" w:rsidP="00523EA7">
          <w:pPr>
            <w:pStyle w:val="Zpat"/>
            <w:rPr>
              <w:rStyle w:val="slostrnky"/>
            </w:rPr>
          </w:pPr>
        </w:p>
      </w:tc>
      <w:tc>
        <w:tcPr>
          <w:tcW w:w="3458" w:type="dxa"/>
          <w:shd w:val="clear" w:color="auto" w:fill="auto"/>
          <w:tcMar>
            <w:top w:w="57" w:type="dxa"/>
            <w:left w:w="0" w:type="dxa"/>
            <w:right w:w="0" w:type="dxa"/>
          </w:tcMar>
        </w:tcPr>
        <w:p w14:paraId="424F1A70" w14:textId="77777777" w:rsidR="00AA520E" w:rsidRDefault="00AA520E" w:rsidP="00523EA7">
          <w:pPr>
            <w:pStyle w:val="Zpat"/>
          </w:pPr>
        </w:p>
      </w:tc>
      <w:tc>
        <w:tcPr>
          <w:tcW w:w="5698" w:type="dxa"/>
          <w:shd w:val="clear" w:color="auto" w:fill="auto"/>
          <w:tcMar>
            <w:top w:w="57" w:type="dxa"/>
            <w:left w:w="0" w:type="dxa"/>
            <w:right w:w="0" w:type="dxa"/>
          </w:tcMar>
        </w:tcPr>
        <w:p w14:paraId="6FB5FFD8" w14:textId="77777777" w:rsidR="00AA520E" w:rsidRPr="00D6163D" w:rsidRDefault="00AA520E" w:rsidP="00D6163D">
          <w:pPr>
            <w:pStyle w:val="Druhdokumentu"/>
          </w:pPr>
        </w:p>
      </w:tc>
    </w:tr>
  </w:tbl>
  <w:p w14:paraId="08C12C33" w14:textId="77777777" w:rsidR="00AA520E" w:rsidRPr="00D6163D" w:rsidRDefault="00AA52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25E4F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27267D"/>
    <w:multiLevelType w:val="hybridMultilevel"/>
    <w:tmpl w:val="6900A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6844D6C"/>
    <w:multiLevelType w:val="hybridMultilevel"/>
    <w:tmpl w:val="37426326"/>
    <w:lvl w:ilvl="0" w:tplc="9B382B8E">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0"/>
  </w:num>
  <w:num w:numId="35">
    <w:abstractNumId w:val="1"/>
  </w:num>
  <w:num w:numId="36">
    <w:abstractNumId w:val="9"/>
  </w:num>
  <w:num w:numId="37">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oldyna Jan, Mgr.">
    <w15:presenceInfo w15:providerId="AD" w15:userId="S-1-5-21-3656830906-3839017365-80349702-8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5B2"/>
    <w:rsid w:val="00041EC8"/>
    <w:rsid w:val="000428DB"/>
    <w:rsid w:val="00045FE9"/>
    <w:rsid w:val="00047B05"/>
    <w:rsid w:val="0006588D"/>
    <w:rsid w:val="00067A5E"/>
    <w:rsid w:val="000719BB"/>
    <w:rsid w:val="000729F4"/>
    <w:rsid w:val="00072A65"/>
    <w:rsid w:val="00072C1E"/>
    <w:rsid w:val="000841E0"/>
    <w:rsid w:val="000B4EB8"/>
    <w:rsid w:val="000C41F2"/>
    <w:rsid w:val="000C44B4"/>
    <w:rsid w:val="000D22C4"/>
    <w:rsid w:val="000D27D1"/>
    <w:rsid w:val="000E1A7F"/>
    <w:rsid w:val="000F0384"/>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4B1D"/>
    <w:rsid w:val="001C645F"/>
    <w:rsid w:val="001E678E"/>
    <w:rsid w:val="002038D5"/>
    <w:rsid w:val="002071BB"/>
    <w:rsid w:val="00207DF5"/>
    <w:rsid w:val="00225F70"/>
    <w:rsid w:val="00236DCC"/>
    <w:rsid w:val="00240B81"/>
    <w:rsid w:val="00243AA5"/>
    <w:rsid w:val="00247D01"/>
    <w:rsid w:val="00251A5A"/>
    <w:rsid w:val="002529A2"/>
    <w:rsid w:val="00261A5B"/>
    <w:rsid w:val="00262E5B"/>
    <w:rsid w:val="00276AFE"/>
    <w:rsid w:val="002835F9"/>
    <w:rsid w:val="00284E3E"/>
    <w:rsid w:val="0029219B"/>
    <w:rsid w:val="002A3B57"/>
    <w:rsid w:val="002A5468"/>
    <w:rsid w:val="002C0AD9"/>
    <w:rsid w:val="002C31BF"/>
    <w:rsid w:val="002D7FD6"/>
    <w:rsid w:val="002E0CD7"/>
    <w:rsid w:val="002E0CFB"/>
    <w:rsid w:val="002E5C7B"/>
    <w:rsid w:val="002F4333"/>
    <w:rsid w:val="00315C27"/>
    <w:rsid w:val="00316D63"/>
    <w:rsid w:val="00327EEF"/>
    <w:rsid w:val="0033239F"/>
    <w:rsid w:val="00333BF4"/>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6150"/>
    <w:rsid w:val="004D7138"/>
    <w:rsid w:val="004E7A1F"/>
    <w:rsid w:val="004F4B9B"/>
    <w:rsid w:val="00502690"/>
    <w:rsid w:val="0050666E"/>
    <w:rsid w:val="00506DE0"/>
    <w:rsid w:val="00511AB9"/>
    <w:rsid w:val="00523BB5"/>
    <w:rsid w:val="00523EA7"/>
    <w:rsid w:val="005329D0"/>
    <w:rsid w:val="00535743"/>
    <w:rsid w:val="005406EB"/>
    <w:rsid w:val="00541324"/>
    <w:rsid w:val="00546383"/>
    <w:rsid w:val="00553375"/>
    <w:rsid w:val="00555884"/>
    <w:rsid w:val="0056713A"/>
    <w:rsid w:val="005736B7"/>
    <w:rsid w:val="00575E5A"/>
    <w:rsid w:val="00580245"/>
    <w:rsid w:val="00593160"/>
    <w:rsid w:val="005A0DD7"/>
    <w:rsid w:val="005A1F44"/>
    <w:rsid w:val="005A3013"/>
    <w:rsid w:val="005D3C39"/>
    <w:rsid w:val="005F347F"/>
    <w:rsid w:val="00601A8C"/>
    <w:rsid w:val="0061068E"/>
    <w:rsid w:val="006115D3"/>
    <w:rsid w:val="006153EB"/>
    <w:rsid w:val="00621E2B"/>
    <w:rsid w:val="00632CBF"/>
    <w:rsid w:val="00644B90"/>
    <w:rsid w:val="00646AB2"/>
    <w:rsid w:val="00652B22"/>
    <w:rsid w:val="0065610E"/>
    <w:rsid w:val="00660AD3"/>
    <w:rsid w:val="00665DBA"/>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1A50"/>
    <w:rsid w:val="006E314D"/>
    <w:rsid w:val="006E3DB3"/>
    <w:rsid w:val="006F4EC0"/>
    <w:rsid w:val="00710723"/>
    <w:rsid w:val="007145F3"/>
    <w:rsid w:val="00723ED1"/>
    <w:rsid w:val="00736717"/>
    <w:rsid w:val="00740AF5"/>
    <w:rsid w:val="00743525"/>
    <w:rsid w:val="00744076"/>
    <w:rsid w:val="007541A2"/>
    <w:rsid w:val="00755818"/>
    <w:rsid w:val="00760192"/>
    <w:rsid w:val="007616C2"/>
    <w:rsid w:val="0076286B"/>
    <w:rsid w:val="007657D8"/>
    <w:rsid w:val="00766846"/>
    <w:rsid w:val="0076750C"/>
    <w:rsid w:val="0077673A"/>
    <w:rsid w:val="007846E1"/>
    <w:rsid w:val="007847D6"/>
    <w:rsid w:val="00793DB7"/>
    <w:rsid w:val="007A5172"/>
    <w:rsid w:val="007A67A0"/>
    <w:rsid w:val="007A6974"/>
    <w:rsid w:val="007A6E71"/>
    <w:rsid w:val="007B570C"/>
    <w:rsid w:val="007D1378"/>
    <w:rsid w:val="007E4A6E"/>
    <w:rsid w:val="007E62AA"/>
    <w:rsid w:val="007F56A7"/>
    <w:rsid w:val="007F56E2"/>
    <w:rsid w:val="00800851"/>
    <w:rsid w:val="008063CD"/>
    <w:rsid w:val="00807DD0"/>
    <w:rsid w:val="0081131E"/>
    <w:rsid w:val="00821D01"/>
    <w:rsid w:val="00826B7B"/>
    <w:rsid w:val="00846789"/>
    <w:rsid w:val="008546F9"/>
    <w:rsid w:val="00866994"/>
    <w:rsid w:val="008813CE"/>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97BC9"/>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520E"/>
    <w:rsid w:val="00AA65FA"/>
    <w:rsid w:val="00AA7351"/>
    <w:rsid w:val="00AA7AB8"/>
    <w:rsid w:val="00AD056F"/>
    <w:rsid w:val="00AD0C7B"/>
    <w:rsid w:val="00AD5F1A"/>
    <w:rsid w:val="00AD6731"/>
    <w:rsid w:val="00AD7653"/>
    <w:rsid w:val="00AE6414"/>
    <w:rsid w:val="00B008D5"/>
    <w:rsid w:val="00B02F73"/>
    <w:rsid w:val="00B05B31"/>
    <w:rsid w:val="00B0619F"/>
    <w:rsid w:val="00B06D17"/>
    <w:rsid w:val="00B110DD"/>
    <w:rsid w:val="00B1111B"/>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77CBB"/>
    <w:rsid w:val="00C80097"/>
    <w:rsid w:val="00C95162"/>
    <w:rsid w:val="00CA20C0"/>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87C64"/>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4B1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Odrka1-4">
    <w:name w:val="_Odrážka_1-4_•"/>
    <w:basedOn w:val="Odrka1-1"/>
    <w:qFormat/>
    <w:rsid w:val="00793DB7"/>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419792269">
      <w:bodyDiv w:val="1"/>
      <w:marLeft w:val="0"/>
      <w:marRight w:val="0"/>
      <w:marTop w:val="0"/>
      <w:marBottom w:val="0"/>
      <w:divBdr>
        <w:top w:val="none" w:sz="0" w:space="0" w:color="auto"/>
        <w:left w:val="none" w:sz="0" w:space="0" w:color="auto"/>
        <w:bottom w:val="none" w:sz="0" w:space="0" w:color="auto"/>
        <w:right w:val="none" w:sz="0" w:space="0" w:color="auto"/>
      </w:divBdr>
    </w:div>
    <w:div w:id="1906721542">
      <w:bodyDiv w:val="1"/>
      <w:marLeft w:val="0"/>
      <w:marRight w:val="0"/>
      <w:marTop w:val="0"/>
      <w:marBottom w:val="0"/>
      <w:divBdr>
        <w:top w:val="none" w:sz="0" w:space="0" w:color="auto"/>
        <w:left w:val="none" w:sz="0" w:space="0" w:color="auto"/>
        <w:bottom w:val="none" w:sz="0" w:space="0" w:color="auto"/>
        <w:right w:val="none" w:sz="0" w:space="0" w:color="auto"/>
      </w:divBdr>
    </w:div>
    <w:div w:id="1980260732">
      <w:bodyDiv w:val="1"/>
      <w:marLeft w:val="0"/>
      <w:marRight w:val="0"/>
      <w:marTop w:val="0"/>
      <w:marBottom w:val="0"/>
      <w:divBdr>
        <w:top w:val="none" w:sz="0" w:space="0" w:color="auto"/>
        <w:left w:val="none" w:sz="0" w:space="0" w:color="auto"/>
        <w:bottom w:val="none" w:sz="0" w:space="0" w:color="auto"/>
        <w:right w:val="none" w:sz="0" w:space="0" w:color="auto"/>
      </w:divBdr>
    </w:div>
    <w:div w:id="2001810424">
      <w:bodyDiv w:val="1"/>
      <w:marLeft w:val="0"/>
      <w:marRight w:val="0"/>
      <w:marTop w:val="0"/>
      <w:marBottom w:val="0"/>
      <w:divBdr>
        <w:top w:val="none" w:sz="0" w:space="0" w:color="auto"/>
        <w:left w:val="none" w:sz="0" w:space="0" w:color="auto"/>
        <w:bottom w:val="none" w:sz="0" w:space="0" w:color="auto"/>
        <w:right w:val="none" w:sz="0" w:space="0" w:color="auto"/>
      </w:divBdr>
    </w:div>
    <w:div w:id="210097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FoldynaJ@spravazeleznic.cz" TargetMode="External"/><Relationship Id="rId30" Type="http://schemas.openxmlformats.org/officeDocument/2006/relationships/header" Target="header9.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354A61A-810C-49EB-AB92-90529994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32</TotalTime>
  <Pages>25</Pages>
  <Words>3687</Words>
  <Characters>21757</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7</cp:revision>
  <cp:lastPrinted>2021-01-21T09:43:00Z</cp:lastPrinted>
  <dcterms:created xsi:type="dcterms:W3CDTF">2021-07-13T10:21:00Z</dcterms:created>
  <dcterms:modified xsi:type="dcterms:W3CDTF">2021-07-15T06:48:00Z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